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0B799A8D"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DEE1E6E">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DEE1E6E">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 xml:space="preserve">is to be assessed as </w:t>
            </w:r>
            <w:proofErr w:type="gramStart"/>
            <w:r w:rsidRPr="007E0B31">
              <w:rPr>
                <w:rFonts w:cs="Arial"/>
              </w:rPr>
              <w:t>whether or not</w:t>
            </w:r>
            <w:proofErr w:type="gramEnd"/>
            <w:r w:rsidRPr="007E0B31">
              <w:rPr>
                <w:rFonts w:cs="Arial"/>
              </w:rPr>
              <w:t xml:space="preserve">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DEE1E6E">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DEE1E6E">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DEE1E6E">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DEE1E6E">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DEE1E6E">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DEE1E6E">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DEE1E6E">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DEE1E6E">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DEE1E6E">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DEE1E6E">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DEE1E6E">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DEE1E6E">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DEE1E6E">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DEE1E6E">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DEE1E6E">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DEE1E6E">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DEE1E6E">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DEE1E6E">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DEE1E6E">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DEE1E6E">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DEE1E6E">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DEE1E6E">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DEE1E6E">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DEE1E6E">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DEE1E6E">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DEE1E6E">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DEE1E6E">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DEE1E6E">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DEE1E6E">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DEE1E6E">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0DEE1E6E">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DEE1E6E">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DEE1E6E">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DEE1E6E">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DEE1E6E">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DEE1E6E">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DEE1E6E">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0DEE1E6E">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DEE1E6E">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DEE1E6E">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DEE1E6E">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DEE1E6E">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DEE1E6E">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DEE1E6E">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w:t>
            </w:r>
            <w:proofErr w:type="gramStart"/>
            <w:r w:rsidRPr="007E0B31">
              <w:rPr>
                <w:rFonts w:cs="Arial"/>
              </w:rPr>
              <w:t>plant's</w:t>
            </w:r>
            <w:proofErr w:type="gramEnd"/>
            <w:r w:rsidRPr="007E0B31">
              <w:rPr>
                <w:rFonts w:cs="Arial"/>
              </w:rPr>
              <w:t xml:space="preserve">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DEE1E6E">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DEE1E6E">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DEE1E6E">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DEE1E6E">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0DEE1E6E">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DEE1E6E">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DEE1E6E">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DEE1E6E">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DEE1E6E">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DEE1E6E">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DEE1E6E">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DEE1E6E">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DEE1E6E">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DEE1E6E">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DEE1E6E">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DEE1E6E">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DEE1E6E">
        <w:trPr>
          <w:cantSplit/>
        </w:trPr>
        <w:tc>
          <w:tcPr>
            <w:tcW w:w="2884" w:type="dxa"/>
          </w:tcPr>
          <w:p w14:paraId="51EC3968" w14:textId="394F36BD" w:rsidR="00CB3A44" w:rsidRPr="007E0B31" w:rsidRDefault="00CB3A44" w:rsidP="00ED5885">
            <w:pPr>
              <w:pStyle w:val="Arial11Bold"/>
              <w:rPr>
                <w:rFonts w:cs="Arial"/>
              </w:rPr>
            </w:pPr>
            <w:r w:rsidRPr="007E0B31">
              <w:rPr>
                <w:rFonts w:cs="Arial"/>
              </w:rPr>
              <w:lastRenderedPageBreak/>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DEE1E6E">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DEE1E6E">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DEE1E6E">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DEE1E6E">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DEE1E6E">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DEE1E6E">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DEE1E6E">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DEE1E6E">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DEE1E6E">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DEE1E6E">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DEE1E6E">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DEE1E6E">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DEE1E6E">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DEE1E6E">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DEE1E6E">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0DEE1E6E">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DEE1E6E">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DEE1E6E">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DEE1E6E">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DEE1E6E">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DEE1E6E">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DEE1E6E">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DEE1E6E">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DEE1E6E">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DEE1E6E">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DEE1E6E">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DEE1E6E">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DEE1E6E">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DEE1E6E">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DEE1E6E">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DEE1E6E">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DEE1E6E">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DEE1E6E">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DEE1E6E">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DEE1E6E">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DEE1E6E">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DEE1E6E">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DEE1E6E">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DEE1E6E">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0DEE1E6E">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w:t>
            </w:r>
            <w:proofErr w:type="gramStart"/>
            <w:r w:rsidRPr="00411C8B">
              <w:rPr>
                <w:rFonts w:cs="Arial"/>
              </w:rPr>
              <w:t>on the basis of</w:t>
            </w:r>
            <w:proofErr w:type="gramEnd"/>
            <w:r w:rsidRPr="00411C8B">
              <w:rPr>
                <w:rFonts w:cs="Arial"/>
              </w:rPr>
              <w:t xml:space="preserve"> competitive tendering undertaken pursuant to Section 6C of the Electricity Act 1989.</w:t>
            </w:r>
            <w:r w:rsidRPr="000E05DD">
              <w:rPr>
                <w:rFonts w:cs="Arial"/>
              </w:rPr>
              <w:t> </w:t>
            </w:r>
          </w:p>
        </w:tc>
      </w:tr>
      <w:tr w:rsidR="00F12EF3" w:rsidRPr="007E0B31" w14:paraId="5208AF65" w14:textId="77777777" w:rsidTr="0DEE1E6E">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0DEE1E6E">
        <w:trPr>
          <w:cantSplit/>
        </w:trPr>
        <w:tc>
          <w:tcPr>
            <w:tcW w:w="2884" w:type="dxa"/>
          </w:tcPr>
          <w:p w14:paraId="7FF3DDB1" w14:textId="77777777" w:rsidR="00C40DC8" w:rsidRPr="007E0B31" w:rsidRDefault="00C40DC8" w:rsidP="00ED5885">
            <w:pPr>
              <w:pStyle w:val="Arial11Bold"/>
              <w:rPr>
                <w:rFonts w:cs="Arial"/>
              </w:rPr>
            </w:pPr>
            <w:r w:rsidRPr="007E0B31">
              <w:rPr>
                <w:rFonts w:cs="Arial"/>
              </w:rPr>
              <w:lastRenderedPageBreak/>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DEE1E6E">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DEE1E6E">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DEE1E6E">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0DEE1E6E">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DEE1E6E">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DEE1E6E">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DEE1E6E">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DEE1E6E">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DEE1E6E">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DEE1E6E">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DEE1E6E">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DEE1E6E">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DEE1E6E">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DEE1E6E">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DEE1E6E">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DEE1E6E">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DEE1E6E">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0DEE1E6E">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DEE1E6E">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DEE1E6E">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DEE1E6E">
        <w:trPr>
          <w:cantSplit/>
        </w:trPr>
        <w:tc>
          <w:tcPr>
            <w:tcW w:w="2884" w:type="dxa"/>
          </w:tcPr>
          <w:p w14:paraId="19C43882" w14:textId="2FBBB530" w:rsidR="005B725F" w:rsidRPr="00B43A5F" w:rsidRDefault="005B725F" w:rsidP="005B725F">
            <w:pPr>
              <w:rPr>
                <w:bCs/>
              </w:rPr>
            </w:pPr>
            <w:r w:rsidRPr="005C20E3">
              <w:rPr>
                <w:rFonts w:cs="Arial"/>
                <w:b/>
                <w:bCs/>
              </w:rPr>
              <w:lastRenderedPageBreak/>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DEE1E6E">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DEE1E6E">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DEE1E6E">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DEE1E6E">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DEE1E6E">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w:t>
            </w:r>
            <w:proofErr w:type="gramStart"/>
            <w:r w:rsidRPr="00845E49">
              <w:t>analysis;</w:t>
            </w:r>
            <w:proofErr w:type="gramEnd"/>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w:t>
            </w:r>
            <w:proofErr w:type="gramStart"/>
            <w:r w:rsidRPr="007C51CC">
              <w:t>analysis;</w:t>
            </w:r>
            <w:proofErr w:type="gramEnd"/>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DEE1E6E">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DEE1E6E">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DEE1E6E">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DEE1E6E">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w:t>
            </w:r>
            <w:proofErr w:type="gramStart"/>
            <w:r w:rsidRPr="38E6A229">
              <w:rPr>
                <w:rFonts w:cs="Arial"/>
              </w:rPr>
              <w:t xml:space="preserve">the </w:t>
            </w:r>
            <w:r w:rsidR="75403102" w:rsidRPr="38E6A229">
              <w:rPr>
                <w:rFonts w:cs="Arial"/>
              </w:rPr>
              <w:t xml:space="preserve"> </w:t>
            </w:r>
            <w:r w:rsidR="75403102" w:rsidRPr="004E64E8">
              <w:rPr>
                <w:rFonts w:cs="Arial"/>
                <w:b/>
                <w:bCs/>
              </w:rPr>
              <w:t>ESO</w:t>
            </w:r>
            <w:proofErr w:type="gramEnd"/>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DEE1E6E">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DEE1E6E">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proofErr w:type="gramStart"/>
            <w:r w:rsidRPr="007E0B31">
              <w:rPr>
                <w:rFonts w:cs="Arial"/>
                <w:b/>
              </w:rPr>
              <w:t>Customer</w:t>
            </w:r>
            <w:proofErr w:type="gramEnd"/>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DEE1E6E">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DEE1E6E">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0DEE1E6E">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DEE1E6E">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DEE1E6E">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DEE1E6E">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w:t>
            </w:r>
            <w:proofErr w:type="gramStart"/>
            <w:r w:rsidRPr="38E6A229">
              <w:rPr>
                <w:rFonts w:cs="Arial"/>
              </w:rPr>
              <w:t xml:space="preserve">on </w:t>
            </w:r>
            <w:r w:rsidR="2B38FBFC" w:rsidRPr="38E6A229">
              <w:rPr>
                <w:rFonts w:cs="Arial"/>
              </w:rPr>
              <w:t xml:space="preserve"> The</w:t>
            </w:r>
            <w:proofErr w:type="gramEnd"/>
            <w:r w:rsidR="2B38FBFC" w:rsidRPr="38E6A229">
              <w:rPr>
                <w:rFonts w:cs="Arial"/>
              </w:rPr>
              <w:t xml:space="preserv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DEE1E6E">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DEE1E6E">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DEE1E6E">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DEE1E6E">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DEE1E6E">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0DEE1E6E">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DEE1E6E">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DEE1E6E">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DEE1E6E">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DEE1E6E">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DEE1E6E">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DEE1E6E">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DEE1E6E">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DEE1E6E">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DEE1E6E">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0DEE1E6E">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DEE1E6E">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DEE1E6E">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w:t>
            </w:r>
            <w:proofErr w:type="gramStart"/>
            <w:r w:rsidRPr="00D43AA4">
              <w:rPr>
                <w:rFonts w:cs="Arial"/>
                <w:szCs w:val="22"/>
              </w:rPr>
              <w:t>third party</w:t>
            </w:r>
            <w:proofErr w:type="gramEnd"/>
            <w:r w:rsidRPr="00D43AA4">
              <w:rPr>
                <w:rFonts w:cs="Arial"/>
                <w:szCs w:val="22"/>
              </w:rPr>
              <w:t xml:space="preserve">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DEE1E6E">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DEE1E6E">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DEE1E6E">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DEE1E6E">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DEE1E6E">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DEE1E6E">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DEE1E6E">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DEE1E6E">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0DEE1E6E">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0DEE1E6E">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DEE1E6E">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DEE1E6E">
        <w:trPr>
          <w:cantSplit/>
        </w:trPr>
        <w:tc>
          <w:tcPr>
            <w:tcW w:w="2884" w:type="dxa"/>
          </w:tcPr>
          <w:p w14:paraId="6617788B" w14:textId="18B1BB16" w:rsidR="00F65DFD" w:rsidRPr="007E0B31" w:rsidRDefault="00F65DFD" w:rsidP="00F65DFD">
            <w:pPr>
              <w:pStyle w:val="Arial11Bold"/>
              <w:rPr>
                <w:rFonts w:cs="Arial"/>
              </w:rPr>
            </w:pPr>
            <w:r w:rsidRPr="001006C1">
              <w:rPr>
                <w:rFonts w:cs="Arial"/>
              </w:rPr>
              <w:lastRenderedPageBreak/>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DEE1E6E">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DEE1E6E">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0DEE1E6E">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0DEE1E6E">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DEE1E6E">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DEE1E6E">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DEE1E6E">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DEE1E6E">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DEE1E6E">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DEE1E6E">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DEE1E6E">
        <w:trPr>
          <w:cantSplit/>
        </w:trPr>
        <w:tc>
          <w:tcPr>
            <w:tcW w:w="2884" w:type="dxa"/>
          </w:tcPr>
          <w:p w14:paraId="1172C052" w14:textId="31D75C4B" w:rsidR="009871B0" w:rsidRPr="007E0B31" w:rsidRDefault="009871B0" w:rsidP="009871B0">
            <w:pPr>
              <w:pStyle w:val="Arial11Bold"/>
              <w:rPr>
                <w:rFonts w:cs="Arial"/>
              </w:rPr>
            </w:pPr>
            <w:r w:rsidRPr="001006C1">
              <w:rPr>
                <w:rFonts w:cs="Arial"/>
              </w:rPr>
              <w:lastRenderedPageBreak/>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DEE1E6E">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DEE1E6E">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DEE1E6E">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DEE1E6E">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DEE1E6E">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DEE1E6E">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0DEE1E6E">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DEE1E6E">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DEE1E6E">
        <w:trPr>
          <w:cantSplit/>
        </w:trPr>
        <w:tc>
          <w:tcPr>
            <w:tcW w:w="2884" w:type="dxa"/>
          </w:tcPr>
          <w:p w14:paraId="3BB43CE7" w14:textId="77777777" w:rsidR="009871B0" w:rsidRPr="007E0B31" w:rsidRDefault="009871B0" w:rsidP="009871B0">
            <w:pPr>
              <w:pStyle w:val="Arial11Bold"/>
              <w:rPr>
                <w:rFonts w:cs="Arial"/>
              </w:rPr>
            </w:pPr>
            <w:r w:rsidRPr="007E0B31">
              <w:rPr>
                <w:rFonts w:cs="Arial"/>
              </w:rPr>
              <w:lastRenderedPageBreak/>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DEE1E6E">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DEE1E6E">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DEE1E6E">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DEE1E6E">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DEE1E6E">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DEE1E6E">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DEE1E6E">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w:t>
            </w:r>
            <w:proofErr w:type="gramStart"/>
            <w:r w:rsidRPr="38E6A229">
              <w:rPr>
                <w:rFonts w:cs="Arial"/>
              </w:rPr>
              <w:t xml:space="preserve">the </w:t>
            </w:r>
            <w:r w:rsidR="0B234C31" w:rsidRPr="38E6A229">
              <w:rPr>
                <w:rFonts w:cs="Arial"/>
                <w:b/>
                <w:bCs/>
              </w:rPr>
              <w:t xml:space="preserve"> ESO</w:t>
            </w:r>
            <w:proofErr w:type="gramEnd"/>
            <w:r w:rsidRPr="38E6A229">
              <w:rPr>
                <w:rFonts w:cs="Arial"/>
                <w:b/>
                <w:bCs/>
              </w:rPr>
              <w:t xml:space="preserve"> Licence.</w:t>
            </w:r>
          </w:p>
        </w:tc>
      </w:tr>
      <w:tr w:rsidR="009871B0" w:rsidRPr="007E0B31" w14:paraId="3F1D3736" w14:textId="77777777" w:rsidTr="0DEE1E6E">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DEE1E6E">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DEE1E6E">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0DEE1E6E">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DEE1E6E">
        <w:trPr>
          <w:cantSplit/>
          <w:trHeight w:val="300"/>
        </w:trPr>
        <w:tc>
          <w:tcPr>
            <w:tcW w:w="2884" w:type="dxa"/>
          </w:tcPr>
          <w:p w14:paraId="39685164" w14:textId="34E43844" w:rsidR="09B54F35" w:rsidRDefault="09B54F35" w:rsidP="004E64E8">
            <w:pPr>
              <w:pStyle w:val="Arial11Bold"/>
              <w:rPr>
                <w:rFonts w:cs="Arial"/>
              </w:rPr>
            </w:pPr>
            <w:r w:rsidRPr="38E6A229">
              <w:rPr>
                <w:rFonts w:cs="Arial"/>
              </w:rPr>
              <w:lastRenderedPageBreak/>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93310B" w:rsidRPr="007E0B31" w14:paraId="2AA8471F" w14:textId="77777777" w:rsidTr="0DEE1E6E">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DEE1E6E">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DEE1E6E">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0DEE1E6E">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0DEE1E6E">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DEE1E6E">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DEE1E6E">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DEE1E6E">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0DEE1E6E">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DEE1E6E">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DEE1E6E">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DEE1E6E">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DEE1E6E">
        <w:trPr>
          <w:cantSplit/>
        </w:trPr>
        <w:tc>
          <w:tcPr>
            <w:tcW w:w="2884" w:type="dxa"/>
          </w:tcPr>
          <w:p w14:paraId="5E4F87D8" w14:textId="77777777" w:rsidR="009871B0" w:rsidRPr="007E0B31" w:rsidRDefault="009871B0" w:rsidP="009871B0">
            <w:pPr>
              <w:pStyle w:val="Arial11Bold"/>
              <w:rPr>
                <w:rFonts w:cs="Arial"/>
              </w:rPr>
            </w:pPr>
            <w:r w:rsidRPr="007E0B31">
              <w:rPr>
                <w:rFonts w:cs="Arial"/>
              </w:rPr>
              <w:lastRenderedPageBreak/>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0DEE1E6E">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DEE1E6E">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DEE1E6E">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DEE1E6E">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DEE1E6E">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DEE1E6E">
        <w:trPr>
          <w:cantSplit/>
        </w:trPr>
        <w:tc>
          <w:tcPr>
            <w:tcW w:w="2884" w:type="dxa"/>
          </w:tcPr>
          <w:p w14:paraId="5B18CA36" w14:textId="4AA74331" w:rsidR="009871B0" w:rsidRPr="007E0B31" w:rsidRDefault="009871B0" w:rsidP="009871B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9871B0" w:rsidRPr="007E0B31" w:rsidRDefault="009871B0" w:rsidP="009871B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9871B0" w:rsidRPr="007E0B31" w14:paraId="2950C7E5" w14:textId="77777777" w:rsidTr="0DEE1E6E">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DEE1E6E">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w:t>
            </w:r>
            <w:proofErr w:type="gramStart"/>
            <w:r w:rsidRPr="38E6A229">
              <w:rPr>
                <w:rFonts w:cs="Arial"/>
              </w:rPr>
              <w:t xml:space="preserve">the </w:t>
            </w:r>
            <w:r w:rsidR="38E29A1B" w:rsidRPr="38E6A229">
              <w:rPr>
                <w:rFonts w:cs="Arial"/>
              </w:rPr>
              <w:t xml:space="preserve"> nine</w:t>
            </w:r>
            <w:proofErr w:type="gramEnd"/>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DEE1E6E">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DEE1E6E">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DEE1E6E">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DEE1E6E">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w:t>
            </w:r>
            <w:proofErr w:type="gramStart"/>
            <w:r w:rsidRPr="38E6A229">
              <w:rPr>
                <w:rFonts w:cs="Arial"/>
              </w:rPr>
              <w:t xml:space="preserve">of </w:t>
            </w:r>
            <w:r w:rsidR="279ACA04" w:rsidRPr="38E6A229">
              <w:rPr>
                <w:rFonts w:cs="Arial"/>
                <w:b/>
                <w:bCs/>
              </w:rPr>
              <w:t xml:space="preserve"> Assimilated</w:t>
            </w:r>
            <w:proofErr w:type="gramEnd"/>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DEE1E6E">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DEE1E6E">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DEE1E6E">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DEE1E6E">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DEE1E6E">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DEE1E6E">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DEE1E6E">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0DEE1E6E">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DEE1E6E">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DEE1E6E">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DEE1E6E">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DEE1E6E">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DEE1E6E">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DEE1E6E">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DEE1E6E">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DEE1E6E">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DEE1E6E">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DEE1E6E">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DEE1E6E">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DEE1E6E">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DEE1E6E">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DEE1E6E">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DEE1E6E">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DEE1E6E">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DEE1E6E">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DEE1E6E">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DEE1E6E">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DEE1E6E">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DEE1E6E">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DEE1E6E">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DEE1E6E">
        <w:trPr>
          <w:cantSplit/>
        </w:trPr>
        <w:tc>
          <w:tcPr>
            <w:tcW w:w="2884" w:type="dxa"/>
          </w:tcPr>
          <w:p w14:paraId="24A46B59" w14:textId="6EF2404B" w:rsidR="00F81D7C" w:rsidRPr="007E0B31" w:rsidRDefault="00F81D7C" w:rsidP="00F81D7C">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F81D7C" w:rsidRPr="007E0B31" w:rsidRDefault="00F81D7C" w:rsidP="00F81D7C">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F81D7C" w:rsidRPr="007E0B31" w:rsidRDefault="00F81D7C" w:rsidP="00F81D7C">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F81D7C" w:rsidRPr="007E0B31" w:rsidRDefault="00F81D7C" w:rsidP="00F81D7C">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F81D7C" w:rsidRPr="007E0B31" w:rsidRDefault="00F81D7C" w:rsidP="00F81D7C">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F81D7C" w:rsidRPr="007E0B31" w14:paraId="197251CB" w14:textId="77777777" w:rsidTr="0DEE1E6E">
        <w:trPr>
          <w:cantSplit/>
        </w:trPr>
        <w:tc>
          <w:tcPr>
            <w:tcW w:w="2884" w:type="dxa"/>
          </w:tcPr>
          <w:p w14:paraId="004E90B7" w14:textId="77777777" w:rsidR="00F81D7C" w:rsidRPr="007E0B31" w:rsidRDefault="00F81D7C" w:rsidP="00F81D7C">
            <w:pPr>
              <w:pStyle w:val="Arial11Bold"/>
              <w:rPr>
                <w:rFonts w:cs="Arial"/>
              </w:rPr>
            </w:pPr>
            <w:r w:rsidRPr="007E0B31">
              <w:rPr>
                <w:rFonts w:cs="Arial"/>
              </w:rPr>
              <w:lastRenderedPageBreak/>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DEE1E6E">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DEE1E6E">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DEE1E6E">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DEE1E6E">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DEE1E6E">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DEE1E6E">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DEE1E6E">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DEE1E6E">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DEE1E6E">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DEE1E6E">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DEE1E6E">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F81D7C" w:rsidRPr="007E0B31" w14:paraId="35142B58" w14:textId="77777777" w:rsidTr="0DEE1E6E">
        <w:trPr>
          <w:cantSplit/>
        </w:trPr>
        <w:tc>
          <w:tcPr>
            <w:tcW w:w="2884" w:type="dxa"/>
          </w:tcPr>
          <w:p w14:paraId="044AA9D6" w14:textId="77777777" w:rsidR="00F81D7C" w:rsidRPr="007E0B31" w:rsidRDefault="00F81D7C" w:rsidP="00F81D7C">
            <w:pPr>
              <w:pStyle w:val="Arial11Bold"/>
              <w:rPr>
                <w:rFonts w:cs="Arial"/>
              </w:rPr>
            </w:pPr>
            <w:r w:rsidRPr="007E0B31">
              <w:rPr>
                <w:rFonts w:cs="Arial"/>
              </w:rPr>
              <w:lastRenderedPageBreak/>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DEE1E6E">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DEE1E6E">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DEE1E6E">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F81D7C" w:rsidRPr="007E0B31" w14:paraId="6D481950" w14:textId="77777777" w:rsidTr="0DEE1E6E">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0DEE1E6E">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DEE1E6E">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DEE1E6E">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DEE1E6E">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DEE1E6E">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DEE1E6E">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DEE1E6E">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DEE1E6E">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DEE1E6E">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DEE1E6E">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DEE1E6E">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DEE1E6E">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DEE1E6E">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DEE1E6E">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DEE1E6E">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DEE1E6E">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DEE1E6E">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DEE1E6E">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DEE1E6E">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DEE1E6E">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DEE1E6E">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DEE1E6E">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DEE1E6E">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DEE1E6E">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DEE1E6E">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DEE1E6E">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DEE1E6E">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DEE1E6E">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DEE1E6E">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DEE1E6E">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DEE1E6E">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DEE1E6E">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DEE1E6E">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DEE1E6E">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DEE1E6E">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DEE1E6E">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DEE1E6E">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DEE1E6E">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DEE1E6E">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DEE1E6E">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DEE1E6E">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DEE1E6E">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DEE1E6E">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DEE1E6E">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DEE1E6E">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DEE1E6E">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DEE1E6E">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2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5"/>
          </w:p>
        </w:tc>
      </w:tr>
      <w:tr w:rsidR="00F81D7C" w:rsidRPr="0079139F" w14:paraId="5A25DA6A" w14:textId="77777777" w:rsidTr="0DEE1E6E">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DEE1E6E">
        <w:trPr>
          <w:cantSplit/>
        </w:trPr>
        <w:tc>
          <w:tcPr>
            <w:tcW w:w="2884"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DEE1E6E">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DEE1E6E">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DEE1E6E">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DEE1E6E">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DEE1E6E">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DEE1E6E">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DEE1E6E">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DEE1E6E">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DEE1E6E">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DEE1E6E">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DEE1E6E">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DEE1E6E">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DEE1E6E">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DEE1E6E">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DEE1E6E">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DEE1E6E">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DEE1E6E">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0DEE1E6E">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DEE1E6E">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DEE1E6E">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DEE1E6E">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DEE1E6E">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DEE1E6E">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DEE1E6E">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0DEE1E6E">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DEE1E6E">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DEE1E6E">
        <w:trPr>
          <w:cantSplit/>
          <w:trHeight w:val="300"/>
        </w:trPr>
        <w:tc>
          <w:tcPr>
            <w:tcW w:w="2884" w:type="dxa"/>
          </w:tcPr>
          <w:p w14:paraId="1362A4BC" w14:textId="758E48D1" w:rsidR="2B0C7085" w:rsidRDefault="2B0C7085" w:rsidP="004E64E8">
            <w:pPr>
              <w:pStyle w:val="Arial11Bold"/>
              <w:rPr>
                <w:rFonts w:cs="Arial"/>
              </w:rPr>
            </w:pPr>
            <w:r w:rsidRPr="38E6A229">
              <w:rPr>
                <w:rFonts w:cs="Arial"/>
              </w:rPr>
              <w:lastRenderedPageBreak/>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DEE1E6E">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DEE1E6E">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DEE1E6E">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DEE1E6E">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DEE1E6E">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DEE1E6E">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DEE1E6E">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DEE1E6E">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DEE1E6E">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DEE1E6E">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F81D7C" w:rsidRPr="007E0B31" w14:paraId="01748928" w14:textId="77777777" w:rsidTr="0DEE1E6E">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DEE1E6E">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DEE1E6E">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lastRenderedPageBreak/>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DEE1E6E">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DEE1E6E">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DEE1E6E">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DEE1E6E">
        <w:trPr>
          <w:cantSplit/>
        </w:trPr>
        <w:tc>
          <w:tcPr>
            <w:tcW w:w="2884" w:type="dxa"/>
          </w:tcPr>
          <w:p w14:paraId="133A5B7C" w14:textId="36D70465" w:rsidR="00F81D7C" w:rsidRPr="007E0B31" w:rsidRDefault="00F81D7C" w:rsidP="00F81D7C">
            <w:pPr>
              <w:pStyle w:val="Arial11Bold"/>
              <w:rPr>
                <w:rFonts w:cs="Arial"/>
              </w:rPr>
            </w:pPr>
            <w:bookmarkStart w:id="26" w:name="_DV_C25"/>
            <w:r w:rsidRPr="007E0B31">
              <w:rPr>
                <w:rFonts w:cs="Arial"/>
              </w:rPr>
              <w:t xml:space="preserve">Interim Operational Notification </w:t>
            </w:r>
            <w:r w:rsidRPr="007E0B31">
              <w:rPr>
                <w:rFonts w:cs="Arial"/>
                <w:b w:val="0"/>
              </w:rPr>
              <w:t>or</w:t>
            </w:r>
            <w:r w:rsidRPr="007E0B31">
              <w:rPr>
                <w:rFonts w:cs="Arial"/>
              </w:rPr>
              <w:t xml:space="preserve"> ION </w:t>
            </w:r>
            <w:bookmarkEnd w:id="26"/>
          </w:p>
        </w:tc>
        <w:tc>
          <w:tcPr>
            <w:tcW w:w="6634" w:type="dxa"/>
          </w:tcPr>
          <w:p w14:paraId="40D45ABF" w14:textId="409DC57C" w:rsidR="00F81D7C" w:rsidRPr="007E0B31" w:rsidRDefault="00F81D7C" w:rsidP="00F81D7C">
            <w:pPr>
              <w:pStyle w:val="TableArial11"/>
              <w:rPr>
                <w:rFonts w:cs="Arial"/>
              </w:rPr>
            </w:pPr>
            <w:bookmarkStart w:id="2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27"/>
            <w:proofErr w:type="gramEnd"/>
          </w:p>
          <w:p w14:paraId="2DAA1BCB" w14:textId="77777777" w:rsidR="00F81D7C" w:rsidRPr="007E0B31" w:rsidRDefault="00F81D7C" w:rsidP="00F81D7C">
            <w:pPr>
              <w:pStyle w:val="TableArial11"/>
              <w:ind w:left="567" w:hanging="567"/>
              <w:rPr>
                <w:rFonts w:cs="Arial"/>
              </w:rPr>
            </w:pPr>
            <w:bookmarkStart w:id="28" w:name="_DV_C27"/>
            <w:r w:rsidRPr="007E0B31">
              <w:rPr>
                <w:rFonts w:cs="Arial"/>
              </w:rPr>
              <w:t>(a)</w:t>
            </w:r>
            <w:r w:rsidRPr="007E0B31">
              <w:rPr>
                <w:rFonts w:cs="Arial"/>
              </w:rPr>
              <w:tab/>
              <w:t xml:space="preserve">with the Grid Code, and </w:t>
            </w:r>
            <w:bookmarkEnd w:id="28"/>
          </w:p>
          <w:p w14:paraId="71F8FC61" w14:textId="77777777" w:rsidR="00F81D7C" w:rsidRPr="007E0B31" w:rsidRDefault="00F81D7C" w:rsidP="00F81D7C">
            <w:pPr>
              <w:pStyle w:val="TableArial11"/>
              <w:ind w:left="567" w:hanging="567"/>
              <w:rPr>
                <w:rFonts w:cs="Arial"/>
              </w:rPr>
            </w:pPr>
            <w:bookmarkStart w:id="2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9"/>
          </w:p>
          <w:p w14:paraId="77F719EF" w14:textId="77777777" w:rsidR="00F81D7C" w:rsidRPr="007E0B31" w:rsidRDefault="00F81D7C" w:rsidP="00F81D7C">
            <w:pPr>
              <w:pStyle w:val="TableArial11"/>
              <w:rPr>
                <w:rFonts w:cs="Arial"/>
                <w:u w:val="single"/>
              </w:rPr>
            </w:pPr>
            <w:bookmarkStart w:id="3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DEE1E6E">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F81D7C" w:rsidRPr="007E0B31" w14:paraId="0FF2C477" w14:textId="77777777" w:rsidTr="0DEE1E6E">
        <w:trPr>
          <w:cantSplit/>
        </w:trPr>
        <w:tc>
          <w:tcPr>
            <w:tcW w:w="2884"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w:t>
            </w:r>
            <w:proofErr w:type="gramStart"/>
            <w:r w:rsidRPr="002510FF">
              <w:rPr>
                <w:rFonts w:cs="Arial"/>
              </w:rPr>
              <w:t>as a consequence</w:t>
            </w:r>
            <w:proofErr w:type="gramEnd"/>
            <w:r w:rsidRPr="002510FF">
              <w:rPr>
                <w:rFonts w:cs="Arial"/>
              </w:rPr>
              <w:t xml:space="preserv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DEE1E6E">
        <w:trPr>
          <w:cantSplit/>
        </w:trPr>
        <w:tc>
          <w:tcPr>
            <w:tcW w:w="2884" w:type="dxa"/>
          </w:tcPr>
          <w:p w14:paraId="26926052" w14:textId="77777777" w:rsidR="00F81D7C" w:rsidRPr="007E0B31" w:rsidRDefault="00F81D7C" w:rsidP="00F81D7C">
            <w:pPr>
              <w:pStyle w:val="Arial11Bold"/>
              <w:rPr>
                <w:rFonts w:cs="Arial"/>
              </w:rPr>
            </w:pPr>
            <w:proofErr w:type="spellStart"/>
            <w:r w:rsidRPr="007E0B31">
              <w:rPr>
                <w:rFonts w:cs="Arial"/>
              </w:rPr>
              <w:t>Intertripping</w:t>
            </w:r>
            <w:proofErr w:type="spellEnd"/>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F81D7C" w:rsidRPr="007E0B31" w14:paraId="5FEC53DC" w14:textId="77777777" w:rsidTr="0DEE1E6E">
        <w:trPr>
          <w:cantSplit/>
        </w:trPr>
        <w:tc>
          <w:tcPr>
            <w:tcW w:w="2884"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F81D7C" w:rsidRPr="007E0B31" w14:paraId="55EDA8C8" w14:textId="77777777" w:rsidTr="0DEE1E6E">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DEE1E6E">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DEE1E6E">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DEE1E6E">
        <w:trPr>
          <w:cantSplit/>
        </w:trPr>
        <w:tc>
          <w:tcPr>
            <w:tcW w:w="2884"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DEE1E6E">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DEE1E6E">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DEE1E6E">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DEE1E6E">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DEE1E6E">
        <w:trPr>
          <w:cantSplit/>
        </w:trPr>
        <w:tc>
          <w:tcPr>
            <w:tcW w:w="2884"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DEE1E6E">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DEE1E6E">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DEE1E6E">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DEE1E6E">
        <w:trPr>
          <w:cantSplit/>
        </w:trPr>
        <w:tc>
          <w:tcPr>
            <w:tcW w:w="2884"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DEE1E6E">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DEE1E6E">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DEE1E6E">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DEE1E6E">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DEE1E6E">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DEE1E6E">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w:t>
            </w:r>
            <w:proofErr w:type="gramStart"/>
            <w:r w:rsidRPr="00182491">
              <w:rPr>
                <w:rFonts w:cs="Arial"/>
              </w:rPr>
              <w:t>are considered to be</w:t>
            </w:r>
            <w:proofErr w:type="gramEnd"/>
            <w:r w:rsidRPr="00182491">
              <w:rPr>
                <w:rFonts w:cs="Arial"/>
              </w:rPr>
              <w:t xml:space="preserve"> an </w:t>
            </w:r>
            <w:r w:rsidRPr="00182491">
              <w:rPr>
                <w:rFonts w:cs="Arial"/>
                <w:b/>
              </w:rPr>
              <w:t>Affiliate</w:t>
            </w:r>
            <w:r w:rsidRPr="00182491">
              <w:rPr>
                <w:rFonts w:cs="Arial"/>
              </w:rPr>
              <w:t xml:space="preserve"> of each other will </w:t>
            </w:r>
            <w:proofErr w:type="gramStart"/>
            <w:r w:rsidRPr="00182491">
              <w:rPr>
                <w:rFonts w:cs="Arial"/>
              </w:rPr>
              <w:t>be considered to be</w:t>
            </w:r>
            <w:proofErr w:type="gramEnd"/>
            <w:r w:rsidRPr="00182491">
              <w:rPr>
                <w:rFonts w:cs="Arial"/>
              </w:rPr>
              <w:t xml:space="preserve"> a single workgroup member for the purposes of fulfilling this minimum requirement.</w:t>
            </w:r>
          </w:p>
        </w:tc>
      </w:tr>
      <w:tr w:rsidR="00F81D7C" w:rsidRPr="007E0B31" w14:paraId="01EA6662" w14:textId="77777777" w:rsidTr="0DEE1E6E">
        <w:trPr>
          <w:cantSplit/>
        </w:trPr>
        <w:tc>
          <w:tcPr>
            <w:tcW w:w="2884" w:type="dxa"/>
          </w:tcPr>
          <w:p w14:paraId="2347B7F7" w14:textId="702E5CB5" w:rsidR="00F81D7C" w:rsidRPr="007E0B31" w:rsidRDefault="00F81D7C" w:rsidP="00F81D7C">
            <w:pPr>
              <w:pStyle w:val="Arial11Bold"/>
              <w:rPr>
                <w:rFonts w:cs="Arial"/>
              </w:rPr>
            </w:pPr>
            <w:bookmarkStart w:id="31"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31"/>
          </w:p>
        </w:tc>
        <w:tc>
          <w:tcPr>
            <w:tcW w:w="6634" w:type="dxa"/>
          </w:tcPr>
          <w:p w14:paraId="116937FB" w14:textId="55A25BAD" w:rsidR="00F81D7C" w:rsidRPr="007E0B31" w:rsidRDefault="00F81D7C" w:rsidP="00F81D7C">
            <w:pPr>
              <w:pStyle w:val="TableArial11"/>
              <w:rPr>
                <w:rFonts w:cs="Arial"/>
              </w:rPr>
            </w:pPr>
            <w:bookmarkStart w:id="32"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2"/>
          </w:p>
          <w:p w14:paraId="0C9542F9" w14:textId="77777777" w:rsidR="00F81D7C" w:rsidRPr="007E0B31" w:rsidRDefault="00F81D7C" w:rsidP="00F81D7C">
            <w:pPr>
              <w:pStyle w:val="TableArial11"/>
              <w:ind w:left="567" w:hanging="567"/>
              <w:rPr>
                <w:rFonts w:cs="Arial"/>
              </w:rPr>
            </w:pPr>
            <w:bookmarkStart w:id="33" w:name="_DV_C36"/>
            <w:r w:rsidRPr="007E0B31">
              <w:rPr>
                <w:rFonts w:cs="Arial"/>
              </w:rPr>
              <w:t>(a)</w:t>
            </w:r>
            <w:r w:rsidRPr="007E0B31">
              <w:rPr>
                <w:rFonts w:cs="Arial"/>
              </w:rPr>
              <w:tab/>
              <w:t xml:space="preserve">with the provisions of the Grid Code specified in the notice, and </w:t>
            </w:r>
            <w:bookmarkEnd w:id="33"/>
          </w:p>
          <w:p w14:paraId="5536F311" w14:textId="77777777" w:rsidR="00F81D7C" w:rsidRPr="007E0B31" w:rsidRDefault="00F81D7C" w:rsidP="00F81D7C">
            <w:pPr>
              <w:pStyle w:val="TableArial11"/>
              <w:ind w:left="567" w:hanging="567"/>
              <w:rPr>
                <w:rFonts w:cs="Arial"/>
              </w:rPr>
            </w:pPr>
            <w:bookmarkStart w:id="34"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34"/>
            <w:proofErr w:type="gramEnd"/>
          </w:p>
          <w:p w14:paraId="3817BE40" w14:textId="77777777" w:rsidR="00F81D7C" w:rsidRPr="007E0B31" w:rsidRDefault="00F81D7C" w:rsidP="00F81D7C">
            <w:pPr>
              <w:pStyle w:val="TableArial11"/>
              <w:rPr>
                <w:rFonts w:cs="Arial"/>
              </w:rPr>
            </w:pPr>
            <w:bookmarkStart w:id="35" w:name="_DV_C38"/>
            <w:r w:rsidRPr="007E0B31">
              <w:rPr>
                <w:rFonts w:cs="Arial"/>
              </w:rPr>
              <w:t xml:space="preserve">and specifying the </w:t>
            </w:r>
            <w:r w:rsidRPr="007E0B31">
              <w:rPr>
                <w:rFonts w:cs="Arial"/>
                <w:b/>
              </w:rPr>
              <w:t>Unresolved Issues</w:t>
            </w:r>
            <w:r w:rsidRPr="007E0B31">
              <w:rPr>
                <w:rFonts w:cs="Arial"/>
              </w:rPr>
              <w:t xml:space="preserve">. </w:t>
            </w:r>
            <w:bookmarkEnd w:id="35"/>
          </w:p>
        </w:tc>
      </w:tr>
      <w:tr w:rsidR="00F81D7C" w:rsidRPr="007E0B31" w14:paraId="6946C0D5" w14:textId="77777777" w:rsidTr="0DEE1E6E">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DEE1E6E">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DEE1E6E">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DEE1E6E">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DEE1E6E">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0DEE1E6E">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DEE1E6E">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0DEE1E6E">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DEE1E6E">
        <w:trPr>
          <w:cantSplit/>
        </w:trPr>
        <w:tc>
          <w:tcPr>
            <w:tcW w:w="2884" w:type="dxa"/>
          </w:tcPr>
          <w:p w14:paraId="796A8D79" w14:textId="77777777" w:rsidR="00F81D7C" w:rsidRPr="007E0B31" w:rsidRDefault="00F81D7C" w:rsidP="00F81D7C">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DEE1E6E">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DEE1E6E">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DEE1E6E">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0DEE1E6E">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0DEE1E6E">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DEE1E6E">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DEE1E6E">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DEE1E6E">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DEE1E6E">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DEE1E6E">
        <w:trPr>
          <w:cantSplit/>
        </w:trPr>
        <w:tc>
          <w:tcPr>
            <w:tcW w:w="2884" w:type="dxa"/>
          </w:tcPr>
          <w:p w14:paraId="331C7E14" w14:textId="380252E6" w:rsidR="00F81D7C" w:rsidRPr="007E0B31" w:rsidRDefault="00F81D7C" w:rsidP="00F81D7C">
            <w:pPr>
              <w:pStyle w:val="Arial11Bold"/>
              <w:rPr>
                <w:rFonts w:cs="Arial"/>
              </w:rPr>
            </w:pPr>
            <w:bookmarkStart w:id="36" w:name="_DV_C39"/>
            <w:r w:rsidRPr="007E0B31">
              <w:rPr>
                <w:rFonts w:cs="Arial"/>
              </w:rPr>
              <w:t>Manufacturer’s Data &amp; Performance Report</w:t>
            </w:r>
            <w:bookmarkEnd w:id="36"/>
          </w:p>
        </w:tc>
        <w:tc>
          <w:tcPr>
            <w:tcW w:w="6634" w:type="dxa"/>
          </w:tcPr>
          <w:p w14:paraId="671DA193" w14:textId="02EFD935" w:rsidR="00F81D7C" w:rsidRPr="007E0B31" w:rsidRDefault="00F81D7C" w:rsidP="00F81D7C">
            <w:pPr>
              <w:pStyle w:val="TableArial11"/>
              <w:rPr>
                <w:rFonts w:cs="Arial"/>
              </w:rPr>
            </w:pPr>
            <w:bookmarkStart w:id="37"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37"/>
          </w:p>
        </w:tc>
      </w:tr>
      <w:tr w:rsidR="00F81D7C" w:rsidRPr="007E0B31" w14:paraId="0E2893AA" w14:textId="77777777" w:rsidTr="0DEE1E6E">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DEE1E6E">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DEE1E6E">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DEE1E6E">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DEE1E6E">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DEE1E6E">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DEE1E6E">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DEE1E6E">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DEE1E6E">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DEE1E6E">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DEE1E6E">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DEE1E6E">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lastRenderedPageBreak/>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DEE1E6E">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DEE1E6E">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DEE1E6E">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DEE1E6E">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DEE1E6E">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DEE1E6E">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F81D7C" w:rsidRPr="007E0B31" w14:paraId="1A73A6F1" w14:textId="77777777" w:rsidTr="0DEE1E6E">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DEE1E6E">
        <w:trPr>
          <w:cantSplit/>
        </w:trPr>
        <w:tc>
          <w:tcPr>
            <w:tcW w:w="2884" w:type="dxa"/>
          </w:tcPr>
          <w:p w14:paraId="61D82D43" w14:textId="66177675" w:rsidR="00F81D7C" w:rsidRPr="007E0B31" w:rsidRDefault="00F81D7C" w:rsidP="00F81D7C">
            <w:pPr>
              <w:pStyle w:val="Arial11Bold"/>
              <w:rPr>
                <w:rFonts w:cs="Arial"/>
              </w:rPr>
            </w:pPr>
            <w:r w:rsidRPr="007E0B31">
              <w:rPr>
                <w:rFonts w:cs="Arial"/>
              </w:rPr>
              <w:lastRenderedPageBreak/>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DEE1E6E">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DEE1E6E">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DEE1E6E">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DEE1E6E">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DEE1E6E">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28B4C911" w14:textId="77777777" w:rsidTr="0DEE1E6E">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05B71069" w14:textId="77777777" w:rsidTr="0DEE1E6E">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259A95B5" w14:textId="77777777" w:rsidTr="0DEE1E6E">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72B47314" w14:textId="77777777" w:rsidTr="0DEE1E6E">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DEE1E6E">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16C4C365" w14:textId="77777777" w:rsidTr="0DEE1E6E">
        <w:trPr>
          <w:cantSplit/>
        </w:trPr>
        <w:tc>
          <w:tcPr>
            <w:tcW w:w="2884" w:type="dxa"/>
          </w:tcPr>
          <w:p w14:paraId="75C0F84F" w14:textId="77777777" w:rsidR="00F81D7C" w:rsidRPr="007E0B31" w:rsidRDefault="00F81D7C" w:rsidP="00F81D7C">
            <w:pPr>
              <w:pStyle w:val="Arial11Bold"/>
              <w:rPr>
                <w:rFonts w:cs="Arial"/>
              </w:rPr>
            </w:pPr>
            <w:r w:rsidRPr="007E0B31">
              <w:rPr>
                <w:rFonts w:cs="Arial"/>
              </w:rPr>
              <w:lastRenderedPageBreak/>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70E6978F" w14:textId="77777777" w:rsidTr="0DEE1E6E">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DEE1E6E">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DEE1E6E">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proofErr w:type="gramStart"/>
            <w:r w:rsidRPr="007E0B31">
              <w:rPr>
                <w:rFonts w:cs="Arial"/>
              </w:rPr>
              <w:t>minus:-</w:t>
            </w:r>
            <w:proofErr w:type="gramEnd"/>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DEE1E6E">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DEE1E6E">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DEE1E6E">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DEE1E6E">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DEE1E6E">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DEE1E6E">
        <w:trPr>
          <w:cantSplit/>
        </w:trPr>
        <w:tc>
          <w:tcPr>
            <w:tcW w:w="2884" w:type="dxa"/>
          </w:tcPr>
          <w:p w14:paraId="4944B672" w14:textId="77777777" w:rsidR="00F81D7C" w:rsidRPr="007E0B31" w:rsidRDefault="00F81D7C" w:rsidP="00F81D7C">
            <w:pPr>
              <w:pStyle w:val="Arial11Bold"/>
              <w:rPr>
                <w:rFonts w:cs="Arial"/>
              </w:rPr>
            </w:pPr>
            <w:r w:rsidRPr="007E0B31">
              <w:rPr>
                <w:rFonts w:cs="Arial"/>
              </w:rPr>
              <w:lastRenderedPageBreak/>
              <w:t>National Electricity Transmission System Warning</w:t>
            </w:r>
          </w:p>
        </w:tc>
        <w:tc>
          <w:tcPr>
            <w:tcW w:w="6634"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DEE1E6E">
        <w:trPr>
          <w:cantSplit/>
        </w:trPr>
        <w:tc>
          <w:tcPr>
            <w:tcW w:w="2884"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DEE1E6E">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DEE1E6E">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DEE1E6E">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DEE1E6E">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DEE1E6E">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DEE1E6E">
        <w:trPr>
          <w:cantSplit/>
          <w:trHeight w:val="300"/>
        </w:trPr>
        <w:tc>
          <w:tcPr>
            <w:tcW w:w="2884"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6634"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DEE1E6E">
        <w:trPr>
          <w:cantSplit/>
        </w:trPr>
        <w:tc>
          <w:tcPr>
            <w:tcW w:w="2884" w:type="dxa"/>
          </w:tcPr>
          <w:p w14:paraId="37FB682E" w14:textId="77777777" w:rsidR="00F81D7C" w:rsidRPr="007E0B31" w:rsidRDefault="00F81D7C" w:rsidP="00F81D7C">
            <w:pPr>
              <w:pStyle w:val="Arial11Bold"/>
              <w:rPr>
                <w:rFonts w:cs="Arial"/>
              </w:rPr>
            </w:pPr>
            <w:r w:rsidRPr="007E0B31">
              <w:rPr>
                <w:rFonts w:cs="Arial"/>
              </w:rPr>
              <w:lastRenderedPageBreak/>
              <w:t>Network Data</w:t>
            </w:r>
          </w:p>
        </w:tc>
        <w:tc>
          <w:tcPr>
            <w:tcW w:w="6634"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DEE1E6E">
        <w:trPr>
          <w:cantSplit/>
        </w:trPr>
        <w:tc>
          <w:tcPr>
            <w:tcW w:w="2884"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6634"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DEE1E6E">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DEE1E6E">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DEE1E6E">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DEE1E6E">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DEE1E6E">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F81D7C" w:rsidRPr="007E0B31" w14:paraId="31E3CC2E" w14:textId="77777777" w:rsidTr="0DEE1E6E">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DEE1E6E">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DEE1E6E">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F81D7C" w:rsidRPr="007E0B31" w14:paraId="59C66FC2" w14:textId="77777777" w:rsidTr="0DEE1E6E">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DEE1E6E">
        <w:trPr>
          <w:cantSplit/>
        </w:trPr>
        <w:tc>
          <w:tcPr>
            <w:tcW w:w="2884" w:type="dxa"/>
          </w:tcPr>
          <w:p w14:paraId="0B1CCC78" w14:textId="675E426A" w:rsidR="00F81D7C" w:rsidRPr="007E0B31" w:rsidRDefault="00F81D7C" w:rsidP="00F81D7C">
            <w:pPr>
              <w:pStyle w:val="Arial11Bold"/>
              <w:rPr>
                <w:rFonts w:cs="Arial"/>
              </w:rPr>
            </w:pPr>
            <w:bookmarkStart w:id="38" w:name="_DV_C45"/>
            <w:r w:rsidRPr="007E0B31">
              <w:rPr>
                <w:rFonts w:cs="Arial"/>
              </w:rPr>
              <w:lastRenderedPageBreak/>
              <w:t>Notification of User’s Intention to Synchronise</w:t>
            </w:r>
            <w:bookmarkEnd w:id="38"/>
          </w:p>
        </w:tc>
        <w:tc>
          <w:tcPr>
            <w:tcW w:w="6634" w:type="dxa"/>
          </w:tcPr>
          <w:p w14:paraId="6ADCBD35" w14:textId="0DA3F6C9" w:rsidR="00F81D7C" w:rsidRPr="007E0B31" w:rsidRDefault="00F81D7C" w:rsidP="00F81D7C">
            <w:pPr>
              <w:pStyle w:val="TableArial11"/>
              <w:rPr>
                <w:rFonts w:cs="Arial"/>
              </w:rPr>
            </w:pPr>
            <w:bookmarkStart w:id="3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39"/>
          </w:p>
        </w:tc>
      </w:tr>
      <w:tr w:rsidR="00F81D7C" w:rsidRPr="007E0B31" w14:paraId="6F3AAFE1" w14:textId="77777777" w:rsidTr="0DEE1E6E">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DEE1E6E">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DEE1E6E">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DEE1E6E">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DEE1E6E">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DEE1E6E">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DEE1E6E">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DEE1E6E">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DEE1E6E">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DEE1E6E">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DEE1E6E">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DEE1E6E">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DEE1E6E">
        <w:trPr>
          <w:cantSplit/>
        </w:trPr>
        <w:tc>
          <w:tcPr>
            <w:tcW w:w="2884" w:type="dxa"/>
          </w:tcPr>
          <w:p w14:paraId="6A0A33DB" w14:textId="77777777" w:rsidR="00F81D7C" w:rsidRPr="007E0B31" w:rsidRDefault="00F81D7C" w:rsidP="00F81D7C">
            <w:pPr>
              <w:pStyle w:val="Arial11Bold"/>
              <w:rPr>
                <w:rFonts w:cs="Arial"/>
              </w:rPr>
            </w:pPr>
            <w:r w:rsidRPr="007E0B31">
              <w:rPr>
                <w:rFonts w:cs="Arial"/>
              </w:rPr>
              <w:lastRenderedPageBreak/>
              <w:t>Offshore Development Information Statement</w:t>
            </w:r>
          </w:p>
        </w:tc>
        <w:tc>
          <w:tcPr>
            <w:tcW w:w="6634"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 xml:space="preserve">The </w:t>
            </w:r>
            <w:proofErr w:type="gramStart"/>
            <w:r w:rsidRPr="38E6A229">
              <w:rPr>
                <w:rFonts w:cs="Arial"/>
                <w:b/>
                <w:bCs/>
              </w:rPr>
              <w:t>Company</w:t>
            </w:r>
            <w:r w:rsidRPr="38E6A229">
              <w:rPr>
                <w:rFonts w:cs="Arial"/>
              </w:rPr>
              <w:t xml:space="preserve"> .</w:t>
            </w:r>
            <w:proofErr w:type="gramEnd"/>
          </w:p>
        </w:tc>
      </w:tr>
      <w:tr w:rsidR="00F81D7C" w:rsidRPr="007E0B31" w14:paraId="7F1359D2" w14:textId="77777777" w:rsidTr="0DEE1E6E">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DEE1E6E">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tcPr>
          <w:p w14:paraId="07DDE50B" w14:textId="77777777" w:rsidR="00F81D7C" w:rsidRPr="007E0B31" w:rsidRDefault="00F81D7C" w:rsidP="00F81D7C">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proofErr w:type="gramStart"/>
            <w:r w:rsidRPr="007E0B31">
              <w:rPr>
                <w:rFonts w:cs="Arial"/>
              </w:rPr>
              <w:t>, as the case may be, which</w:t>
            </w:r>
            <w:proofErr w:type="gramEnd"/>
            <w:r w:rsidRPr="007E0B31">
              <w:rPr>
                <w:rFonts w:cs="Arial"/>
              </w:rPr>
              <w:t xml:space="preserve">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w:t>
            </w:r>
            <w:proofErr w:type="gramStart"/>
            <w:r w:rsidRPr="007E0B31">
              <w:rPr>
                <w:rFonts w:cs="Arial"/>
              </w:rPr>
              <w:t>a number of</w:t>
            </w:r>
            <w:proofErr w:type="gramEnd"/>
            <w:r w:rsidRPr="007E0B31">
              <w:rPr>
                <w:rFonts w:cs="Arial"/>
              </w:rPr>
              <w:t xml:space="preserve">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DEE1E6E">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DEE1E6E">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DEE1E6E">
        <w:trPr>
          <w:cantSplit/>
        </w:trPr>
        <w:tc>
          <w:tcPr>
            <w:tcW w:w="2884"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DEE1E6E">
        <w:trPr>
          <w:cantSplit/>
        </w:trPr>
        <w:tc>
          <w:tcPr>
            <w:tcW w:w="2884" w:type="dxa"/>
          </w:tcPr>
          <w:p w14:paraId="0F8C75C5" w14:textId="77777777" w:rsidR="00F81D7C" w:rsidRPr="007E0B31" w:rsidRDefault="00F81D7C" w:rsidP="00F81D7C">
            <w:pPr>
              <w:pStyle w:val="Arial11Bold"/>
              <w:rPr>
                <w:rFonts w:cs="Arial"/>
              </w:rPr>
            </w:pPr>
            <w:r w:rsidRPr="007E0B31">
              <w:rPr>
                <w:rFonts w:cs="Arial"/>
              </w:rPr>
              <w:lastRenderedPageBreak/>
              <w:t>Offshore Power Park Module</w:t>
            </w:r>
          </w:p>
        </w:tc>
        <w:tc>
          <w:tcPr>
            <w:tcW w:w="6634" w:type="dxa"/>
          </w:tcPr>
          <w:p w14:paraId="1A8EAFDB" w14:textId="77777777" w:rsidR="00F81D7C" w:rsidRPr="007E0B31" w:rsidRDefault="00F81D7C" w:rsidP="00F81D7C">
            <w:pPr>
              <w:pStyle w:val="TableArial11"/>
              <w:rPr>
                <w:rFonts w:cs="Arial"/>
              </w:rPr>
            </w:pPr>
            <w:bookmarkStart w:id="4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0"/>
          </w:p>
        </w:tc>
      </w:tr>
      <w:tr w:rsidR="00F81D7C" w:rsidRPr="007E0B31" w14:paraId="3532A847" w14:textId="77777777" w:rsidTr="0DEE1E6E">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DEE1E6E">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DEE1E6E">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DEE1E6E">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DEE1E6E">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F81D7C" w:rsidRPr="007E0B31" w:rsidRDefault="00F81D7C" w:rsidP="00F81D7C">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DEE1E6E">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DEE1E6E">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tcPr>
          <w:p w14:paraId="61F55C2E" w14:textId="77777777" w:rsidR="00F81D7C" w:rsidRPr="007E0B31" w:rsidRDefault="00F81D7C" w:rsidP="00F81D7C">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w:t>
            </w:r>
            <w:proofErr w:type="gramStart"/>
            <w:r w:rsidRPr="007E0B31">
              <w:rPr>
                <w:rFonts w:cs="Arial"/>
              </w:rPr>
              <w:t>stations, and</w:t>
            </w:r>
            <w:proofErr w:type="gramEnd"/>
            <w:r w:rsidRPr="007E0B31">
              <w:rPr>
                <w:rFonts w:cs="Arial"/>
              </w:rPr>
              <w:t xml:space="preserve">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DEE1E6E">
        <w:trPr>
          <w:cantSplit/>
        </w:trPr>
        <w:tc>
          <w:tcPr>
            <w:tcW w:w="2884" w:type="dxa"/>
          </w:tcPr>
          <w:p w14:paraId="16464488" w14:textId="77777777" w:rsidR="00F81D7C" w:rsidRPr="007E0B31" w:rsidRDefault="00F81D7C" w:rsidP="00F81D7C">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DEE1E6E">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DEE1E6E">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DEE1E6E">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DEE1E6E">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DEE1E6E">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DEE1E6E">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DEE1E6E">
        <w:trPr>
          <w:cantSplit/>
        </w:trPr>
        <w:tc>
          <w:tcPr>
            <w:tcW w:w="2884"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tcPr>
          <w:p w14:paraId="6FC00EAB" w14:textId="6552310D" w:rsidR="00F81D7C" w:rsidRPr="007E0B31" w:rsidRDefault="00F81D7C" w:rsidP="00F81D7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DEE1E6E">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DEE1E6E">
        <w:trPr>
          <w:cantSplit/>
        </w:trPr>
        <w:tc>
          <w:tcPr>
            <w:tcW w:w="2884" w:type="dxa"/>
          </w:tcPr>
          <w:p w14:paraId="45CD5B8B" w14:textId="77777777" w:rsidR="00F81D7C" w:rsidRPr="007E0B31" w:rsidRDefault="00F81D7C" w:rsidP="00F81D7C">
            <w:pPr>
              <w:pStyle w:val="Arial11Bold"/>
              <w:rPr>
                <w:rFonts w:cs="Arial"/>
              </w:rPr>
            </w:pPr>
            <w:r w:rsidRPr="007E0B31">
              <w:rPr>
                <w:rFonts w:cs="Arial"/>
              </w:rPr>
              <w:lastRenderedPageBreak/>
              <w:t>Onshore Non-Synchronous Generating Unit</w:t>
            </w:r>
          </w:p>
        </w:tc>
        <w:tc>
          <w:tcPr>
            <w:tcW w:w="6634"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DEE1E6E">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DEE1E6E">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DEE1E6E">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DEE1E6E">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tcPr>
          <w:p w14:paraId="7691EDA3" w14:textId="2EBD7EE0"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sidR="00C95C55">
              <w:rPr>
                <w:rFonts w:cs="Arial"/>
              </w:rPr>
              <w:t xml:space="preserve">, </w:t>
            </w:r>
            <w:r w:rsidR="00C95C55" w:rsidRPr="00411C8B">
              <w:rPr>
                <w:rFonts w:cs="Arial"/>
              </w:rPr>
              <w:t>or a</w:t>
            </w:r>
            <w:r w:rsidR="00C95C55" w:rsidRPr="00411C8B">
              <w:rPr>
                <w:rFonts w:cs="Arial"/>
                <w:b/>
                <w:bCs/>
              </w:rPr>
              <w:t xml:space="preserve"> Competitively Appointed Transmission Licensee</w:t>
            </w:r>
            <w:r w:rsidR="00C95C55" w:rsidRPr="00C95C55">
              <w:rPr>
                <w:rFonts w:cs="Arial"/>
              </w:rPr>
              <w:t>.</w:t>
            </w:r>
          </w:p>
        </w:tc>
      </w:tr>
      <w:tr w:rsidR="00F81D7C" w:rsidRPr="007E0B31" w14:paraId="0953DDC7" w14:textId="77777777" w:rsidTr="0DEE1E6E">
        <w:trPr>
          <w:cantSplit/>
        </w:trPr>
        <w:tc>
          <w:tcPr>
            <w:tcW w:w="2884"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DEE1E6E">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DEE1E6E">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DEE1E6E">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DEE1E6E">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DEE1E6E">
        <w:trPr>
          <w:cantSplit/>
        </w:trPr>
        <w:tc>
          <w:tcPr>
            <w:tcW w:w="2884" w:type="dxa"/>
          </w:tcPr>
          <w:p w14:paraId="19E35302" w14:textId="77777777" w:rsidR="00F81D7C" w:rsidRPr="007E0B31" w:rsidRDefault="00F81D7C" w:rsidP="00F81D7C">
            <w:pPr>
              <w:pStyle w:val="Arial11Bold"/>
              <w:rPr>
                <w:rFonts w:cs="Arial"/>
              </w:rPr>
            </w:pPr>
            <w:r w:rsidRPr="007E0B31">
              <w:rPr>
                <w:rFonts w:cs="Arial"/>
              </w:rPr>
              <w:t>Operation</w:t>
            </w:r>
          </w:p>
        </w:tc>
        <w:tc>
          <w:tcPr>
            <w:tcW w:w="6634"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DEE1E6E">
        <w:trPr>
          <w:cantSplit/>
        </w:trPr>
        <w:tc>
          <w:tcPr>
            <w:tcW w:w="2884" w:type="dxa"/>
          </w:tcPr>
          <w:p w14:paraId="3ECA740F" w14:textId="77777777" w:rsidR="00F81D7C" w:rsidRPr="007E0B31" w:rsidRDefault="00F81D7C" w:rsidP="00F81D7C">
            <w:pPr>
              <w:pStyle w:val="Arial11Bold"/>
              <w:rPr>
                <w:rFonts w:cs="Arial"/>
              </w:rPr>
            </w:pPr>
            <w:r w:rsidRPr="007E0B31">
              <w:rPr>
                <w:rFonts w:cs="Arial"/>
              </w:rPr>
              <w:lastRenderedPageBreak/>
              <w:t>Operational Data</w:t>
            </w:r>
          </w:p>
        </w:tc>
        <w:tc>
          <w:tcPr>
            <w:tcW w:w="6634"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DEE1E6E">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DEE1E6E">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DEE1E6E">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F81D7C" w:rsidRPr="007E0B31" w14:paraId="1CAC0F6C" w14:textId="77777777" w:rsidTr="0DEE1E6E">
        <w:trPr>
          <w:cantSplit/>
        </w:trPr>
        <w:tc>
          <w:tcPr>
            <w:tcW w:w="2884" w:type="dxa"/>
          </w:tcPr>
          <w:p w14:paraId="2634D169" w14:textId="77777777" w:rsidR="00F81D7C" w:rsidRPr="007E0B31" w:rsidRDefault="00F81D7C" w:rsidP="00F81D7C">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F81D7C" w:rsidRPr="007E0B31" w14:paraId="6473278D" w14:textId="77777777" w:rsidTr="0DEE1E6E">
        <w:trPr>
          <w:cantSplit/>
        </w:trPr>
        <w:tc>
          <w:tcPr>
            <w:tcW w:w="2884" w:type="dxa"/>
          </w:tcPr>
          <w:p w14:paraId="0FD871F6" w14:textId="5FABA3D0" w:rsidR="00F81D7C" w:rsidRPr="007E0B31" w:rsidRDefault="00F81D7C" w:rsidP="00F81D7C">
            <w:pPr>
              <w:pStyle w:val="Arial11Bold"/>
              <w:rPr>
                <w:rFonts w:cs="Arial"/>
              </w:rPr>
            </w:pPr>
            <w:bookmarkStart w:id="41" w:name="_DV_C41"/>
            <w:r w:rsidRPr="007E0B31">
              <w:rPr>
                <w:rFonts w:cs="Arial"/>
              </w:rPr>
              <w:t>Operational Notifications</w:t>
            </w:r>
            <w:bookmarkEnd w:id="41"/>
          </w:p>
        </w:tc>
        <w:tc>
          <w:tcPr>
            <w:tcW w:w="6634" w:type="dxa"/>
          </w:tcPr>
          <w:p w14:paraId="7D98A808" w14:textId="07D64618" w:rsidR="00F81D7C" w:rsidRPr="007E0B31" w:rsidRDefault="00F81D7C" w:rsidP="00F81D7C">
            <w:pPr>
              <w:pStyle w:val="TableArial11"/>
              <w:rPr>
                <w:rFonts w:cs="Arial"/>
              </w:rPr>
            </w:pPr>
            <w:bookmarkStart w:id="4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2"/>
          </w:p>
        </w:tc>
      </w:tr>
      <w:tr w:rsidR="00F81D7C" w:rsidRPr="007E0B31" w14:paraId="5A6E5201" w14:textId="77777777" w:rsidTr="0DEE1E6E">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DEE1E6E">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DEE1E6E">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DEE1E6E">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DEE1E6E">
        <w:trPr>
          <w:cantSplit/>
        </w:trPr>
        <w:tc>
          <w:tcPr>
            <w:tcW w:w="2884"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DEE1E6E">
        <w:trPr>
          <w:cantSplit/>
        </w:trPr>
        <w:tc>
          <w:tcPr>
            <w:tcW w:w="2884" w:type="dxa"/>
          </w:tcPr>
          <w:p w14:paraId="2E415BC0" w14:textId="77777777" w:rsidR="00F81D7C" w:rsidRPr="007E0B31" w:rsidRDefault="00F81D7C" w:rsidP="00F81D7C">
            <w:pPr>
              <w:pStyle w:val="Arial11Bold"/>
              <w:rPr>
                <w:rFonts w:cs="Arial"/>
              </w:rPr>
            </w:pPr>
            <w:r w:rsidRPr="007E0B31">
              <w:rPr>
                <w:rFonts w:cs="Arial"/>
              </w:rPr>
              <w:lastRenderedPageBreak/>
              <w:t>Other Relevant Data</w:t>
            </w:r>
          </w:p>
        </w:tc>
        <w:tc>
          <w:tcPr>
            <w:tcW w:w="6634"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DEE1E6E">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DEE1E6E">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DEE1E6E">
        <w:trPr>
          <w:cantSplit/>
        </w:trPr>
        <w:tc>
          <w:tcPr>
            <w:tcW w:w="2884"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DEE1E6E">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DEE1E6E">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DEE1E6E">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DEE1E6E">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DEE1E6E">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DEE1E6E">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DEE1E6E">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DEE1E6E">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DEE1E6E">
        <w:trPr>
          <w:cantSplit/>
        </w:trPr>
        <w:tc>
          <w:tcPr>
            <w:tcW w:w="2884" w:type="dxa"/>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DEE1E6E">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DEE1E6E">
        <w:trPr>
          <w:cantSplit/>
        </w:trPr>
        <w:tc>
          <w:tcPr>
            <w:tcW w:w="2884" w:type="dxa"/>
          </w:tcPr>
          <w:p w14:paraId="1C39677A" w14:textId="77777777" w:rsidR="00F81D7C" w:rsidRPr="007E0B31" w:rsidRDefault="00F81D7C" w:rsidP="00F81D7C">
            <w:pPr>
              <w:pStyle w:val="Arial11Bold"/>
              <w:rPr>
                <w:rFonts w:cs="Arial"/>
              </w:rPr>
            </w:pPr>
            <w:r w:rsidRPr="007E0B31">
              <w:rPr>
                <w:rFonts w:cs="Arial"/>
              </w:rPr>
              <w:lastRenderedPageBreak/>
              <w:t>Panel Secretary</w:t>
            </w:r>
          </w:p>
        </w:tc>
        <w:tc>
          <w:tcPr>
            <w:tcW w:w="6634"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DEE1E6E">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DEE1E6E">
        <w:trPr>
          <w:cantSplit/>
        </w:trPr>
        <w:tc>
          <w:tcPr>
            <w:tcW w:w="2884"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DEE1E6E">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DEE1E6E">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DEE1E6E">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w:t>
            </w:r>
            <w:proofErr w:type="gramStart"/>
            <w:r w:rsidRPr="007E0B31">
              <w:rPr>
                <w:rFonts w:cs="Arial"/>
              </w:rPr>
              <w:t>permits</w:t>
            </w:r>
            <w:proofErr w:type="gramEnd"/>
            <w:r w:rsidRPr="007E0B31">
              <w:rPr>
                <w:rFonts w:cs="Arial"/>
              </w:rPr>
              <w:t xml:space="preserve"> for work are attached as Appendix E to </w:t>
            </w:r>
            <w:r w:rsidRPr="007E0B31">
              <w:rPr>
                <w:rFonts w:cs="Arial"/>
                <w:b/>
              </w:rPr>
              <w:t>OC8B</w:t>
            </w:r>
            <w:r w:rsidRPr="007E0B31">
              <w:rPr>
                <w:rFonts w:cs="Arial"/>
              </w:rPr>
              <w:t>.</w:t>
            </w:r>
          </w:p>
        </w:tc>
      </w:tr>
      <w:tr w:rsidR="00F81D7C" w:rsidRPr="007E0B31" w14:paraId="1F8F8A6D" w14:textId="77777777" w:rsidTr="0DEE1E6E">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DEE1E6E">
        <w:trPr>
          <w:cantSplit/>
        </w:trPr>
        <w:tc>
          <w:tcPr>
            <w:tcW w:w="2884" w:type="dxa"/>
          </w:tcPr>
          <w:p w14:paraId="60BE3A6F" w14:textId="77777777" w:rsidR="00F81D7C" w:rsidRPr="007E0B31" w:rsidRDefault="00F81D7C" w:rsidP="00F81D7C">
            <w:pPr>
              <w:pStyle w:val="Arial11Bold"/>
              <w:rPr>
                <w:rFonts w:cs="Arial"/>
              </w:rPr>
            </w:pPr>
            <w:r w:rsidRPr="007E0B31">
              <w:rPr>
                <w:rFonts w:cs="Arial"/>
              </w:rPr>
              <w:lastRenderedPageBreak/>
              <w:t>Pending Grid Code Modification Proposal</w:t>
            </w:r>
          </w:p>
        </w:tc>
        <w:tc>
          <w:tcPr>
            <w:tcW w:w="6634"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DEE1E6E">
        <w:trPr>
          <w:cantSplit/>
        </w:trPr>
        <w:tc>
          <w:tcPr>
            <w:tcW w:w="2884"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DEE1E6E">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F81D7C" w:rsidRPr="007E0B31" w14:paraId="6A5A8541" w14:textId="77777777" w:rsidTr="0DEE1E6E">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F81D7C" w:rsidRPr="007E0B31" w14:paraId="05663CAA" w14:textId="77777777" w:rsidTr="0DEE1E6E">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DEE1E6E">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DEE1E6E">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DEE1E6E">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DEE1E6E">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DEE1E6E">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DEE1E6E">
        <w:trPr>
          <w:cantSplit/>
        </w:trPr>
        <w:tc>
          <w:tcPr>
            <w:tcW w:w="2884" w:type="dxa"/>
          </w:tcPr>
          <w:p w14:paraId="1B833B5F" w14:textId="77777777" w:rsidR="00F81D7C" w:rsidRPr="007E0B31" w:rsidRDefault="00F81D7C" w:rsidP="00F81D7C">
            <w:pPr>
              <w:pStyle w:val="Arial11Bold"/>
              <w:rPr>
                <w:rFonts w:cs="Arial"/>
              </w:rPr>
            </w:pPr>
            <w:r w:rsidRPr="007E0B31">
              <w:rPr>
                <w:rFonts w:cs="Arial"/>
              </w:rPr>
              <w:lastRenderedPageBreak/>
              <w:t>Point of Common Coupling</w:t>
            </w:r>
          </w:p>
        </w:tc>
        <w:tc>
          <w:tcPr>
            <w:tcW w:w="6634"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DEE1E6E">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DEE1E6E">
        <w:trPr>
          <w:cantSplit/>
        </w:trPr>
        <w:tc>
          <w:tcPr>
            <w:tcW w:w="2884"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DEE1E6E">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DEE1E6E">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DEE1E6E">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DEE1E6E">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DEE1E6E">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DEE1E6E">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DEE1E6E">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DEE1E6E">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DEE1E6E">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DEE1E6E">
        <w:trPr>
          <w:cantSplit/>
        </w:trPr>
        <w:tc>
          <w:tcPr>
            <w:tcW w:w="2884" w:type="dxa"/>
          </w:tcPr>
          <w:p w14:paraId="4CFB65B5" w14:textId="77777777" w:rsidR="00F81D7C" w:rsidRPr="007E0B31" w:rsidRDefault="00F81D7C" w:rsidP="00F81D7C">
            <w:pPr>
              <w:pStyle w:val="Arial11Bold"/>
              <w:rPr>
                <w:rFonts w:cs="Arial"/>
              </w:rPr>
            </w:pPr>
            <w:r w:rsidRPr="007E0B31">
              <w:rPr>
                <w:rFonts w:cs="Arial"/>
              </w:rPr>
              <w:lastRenderedPageBreak/>
              <w:t>Power Park Module Planning Matrix</w:t>
            </w:r>
          </w:p>
        </w:tc>
        <w:tc>
          <w:tcPr>
            <w:tcW w:w="6634"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DEE1E6E">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DEE1E6E">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DEE1E6E">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DEE1E6E">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DEE1E6E">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DEE1E6E">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DEE1E6E">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DEE1E6E">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DEE1E6E">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DEE1E6E">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DEE1E6E">
        <w:trPr>
          <w:cantSplit/>
        </w:trPr>
        <w:tc>
          <w:tcPr>
            <w:tcW w:w="2884" w:type="dxa"/>
          </w:tcPr>
          <w:p w14:paraId="5D3209CF" w14:textId="77777777" w:rsidR="00F81D7C" w:rsidRPr="007E0B31" w:rsidRDefault="00F81D7C" w:rsidP="00F81D7C">
            <w:pPr>
              <w:pStyle w:val="Arial11Bold"/>
              <w:rPr>
                <w:rFonts w:cs="Arial"/>
              </w:rPr>
            </w:pPr>
            <w:r w:rsidRPr="007E0B31">
              <w:rPr>
                <w:rFonts w:cs="Arial"/>
              </w:rPr>
              <w:lastRenderedPageBreak/>
              <w:t>Proposal Report</w:t>
            </w:r>
          </w:p>
        </w:tc>
        <w:tc>
          <w:tcPr>
            <w:tcW w:w="6634"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w:t>
            </w:r>
            <w:proofErr w:type="gramStart"/>
            <w:r w:rsidRPr="007E0B31">
              <w:rPr>
                <w:rFonts w:cs="Arial"/>
              </w:rPr>
              <w:t>manner in which</w:t>
            </w:r>
            <w:proofErr w:type="gramEnd"/>
            <w:r w:rsidRPr="007E0B31">
              <w:rPr>
                <w:rFonts w:cs="Arial"/>
              </w:rPr>
              <w:t xml:space="preserve">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DEE1E6E">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DEE1E6E">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DEE1E6E">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DEE1E6E">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DEE1E6E">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DEE1E6E">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DEE1E6E">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DEE1E6E">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DEE1E6E">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DEE1E6E">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DEE1E6E">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DEE1E6E">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DEE1E6E">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F81D7C" w:rsidRPr="007E0B31" w14:paraId="42E6F9C6" w14:textId="77777777" w:rsidTr="0DEE1E6E">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DEE1E6E">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DEE1E6E">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F81D7C" w:rsidRDefault="00F81D7C" w:rsidP="00F81D7C">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DEE1E6E">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DEE1E6E">
        <w:trPr>
          <w:cantSplit/>
        </w:trPr>
        <w:tc>
          <w:tcPr>
            <w:tcW w:w="2884" w:type="dxa"/>
          </w:tcPr>
          <w:p w14:paraId="49062E17" w14:textId="77777777" w:rsidR="00F81D7C" w:rsidRPr="007E0B31" w:rsidRDefault="00F81D7C" w:rsidP="00F81D7C">
            <w:pPr>
              <w:pStyle w:val="Arial11Bold"/>
              <w:rPr>
                <w:rFonts w:cs="Arial"/>
              </w:rPr>
            </w:pPr>
            <w:r w:rsidRPr="007E0B31">
              <w:rPr>
                <w:rFonts w:cs="Arial"/>
              </w:rPr>
              <w:lastRenderedPageBreak/>
              <w:t>Reactive Despatch Network Restriction</w:t>
            </w:r>
          </w:p>
        </w:tc>
        <w:tc>
          <w:tcPr>
            <w:tcW w:w="6634"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DEE1E6E">
        <w:trPr>
          <w:cantSplit/>
        </w:trPr>
        <w:tc>
          <w:tcPr>
            <w:tcW w:w="2884" w:type="dxa"/>
          </w:tcPr>
          <w:p w14:paraId="09E990EB" w14:textId="53E66CB7" w:rsidR="00F81D7C" w:rsidRPr="0079139F" w:rsidRDefault="00F81D7C" w:rsidP="00F81D7C">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DEE1E6E">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DEE1E6E">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tcPr>
          <w:p w14:paraId="2116FCFF" w14:textId="77777777" w:rsidR="00F81D7C" w:rsidRPr="007E0B31" w:rsidRDefault="00F81D7C" w:rsidP="00F81D7C">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F81D7C" w:rsidRPr="007E0B31" w14:paraId="3CD853A2" w14:textId="77777777" w:rsidTr="0DEE1E6E">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DEE1E6E">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DEE1E6E">
        <w:trPr>
          <w:cantSplit/>
        </w:trPr>
        <w:tc>
          <w:tcPr>
            <w:tcW w:w="2884" w:type="dxa"/>
          </w:tcPr>
          <w:p w14:paraId="520D388E" w14:textId="77777777" w:rsidR="00F81D7C" w:rsidRPr="007E0B31" w:rsidRDefault="00F81D7C" w:rsidP="00F81D7C">
            <w:pPr>
              <w:pStyle w:val="Arial11Bold"/>
              <w:rPr>
                <w:rFonts w:cs="Arial"/>
              </w:rPr>
            </w:pPr>
            <w:r w:rsidRPr="007E0B31">
              <w:rPr>
                <w:rFonts w:cs="Arial"/>
              </w:rPr>
              <w:lastRenderedPageBreak/>
              <w:t>Registered Capacity</w:t>
            </w:r>
          </w:p>
        </w:tc>
        <w:tc>
          <w:tcPr>
            <w:tcW w:w="6634"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DEE1E6E">
        <w:trPr>
          <w:cantSplit/>
        </w:trPr>
        <w:tc>
          <w:tcPr>
            <w:tcW w:w="2884" w:type="dxa"/>
          </w:tcPr>
          <w:p w14:paraId="2BE0DBDE" w14:textId="77777777" w:rsidR="00F81D7C" w:rsidRPr="007E0B31" w:rsidRDefault="00F81D7C" w:rsidP="00F81D7C">
            <w:pPr>
              <w:pStyle w:val="Arial11Bold"/>
              <w:rPr>
                <w:rFonts w:cs="Arial"/>
              </w:rPr>
            </w:pPr>
            <w:r w:rsidRPr="007E0B31">
              <w:rPr>
                <w:rFonts w:cs="Arial"/>
              </w:rPr>
              <w:lastRenderedPageBreak/>
              <w:t>Registered Data</w:t>
            </w:r>
          </w:p>
        </w:tc>
        <w:tc>
          <w:tcPr>
            <w:tcW w:w="6634"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DEE1E6E">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DEE1E6E">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DEE1E6E">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DEE1E6E">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DEE1E6E">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DEE1E6E">
        <w:trPr>
          <w:cantSplit/>
        </w:trPr>
        <w:tc>
          <w:tcPr>
            <w:tcW w:w="2884" w:type="dxa"/>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DEE1E6E">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tcPr>
          <w:p w14:paraId="5845D330" w14:textId="36DF6C01" w:rsidR="00F81D7C" w:rsidRPr="007E0B31" w:rsidRDefault="00477638" w:rsidP="00F81D7C">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F81D7C" w:rsidRPr="007E0B31" w14:paraId="00495AD3" w14:textId="77777777" w:rsidTr="0DEE1E6E">
        <w:trPr>
          <w:cantSplit/>
        </w:trPr>
        <w:tc>
          <w:tcPr>
            <w:tcW w:w="2884" w:type="dxa"/>
          </w:tcPr>
          <w:p w14:paraId="37CE2F19" w14:textId="77777777" w:rsidR="00F81D7C" w:rsidRPr="007E0B31" w:rsidRDefault="00F81D7C" w:rsidP="00F81D7C">
            <w:pPr>
              <w:pStyle w:val="Arial11Bold"/>
              <w:rPr>
                <w:rFonts w:cs="Arial"/>
              </w:rPr>
            </w:pPr>
            <w:r w:rsidRPr="007E0B31">
              <w:rPr>
                <w:rFonts w:cs="Arial"/>
              </w:rPr>
              <w:t>Relevant Party</w:t>
            </w:r>
          </w:p>
        </w:tc>
        <w:tc>
          <w:tcPr>
            <w:tcW w:w="6634"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DEE1E6E">
        <w:trPr>
          <w:cantSplit/>
        </w:trPr>
        <w:tc>
          <w:tcPr>
            <w:tcW w:w="2884" w:type="dxa"/>
          </w:tcPr>
          <w:p w14:paraId="192E0FD2" w14:textId="77777777" w:rsidR="00F81D7C" w:rsidRPr="007E0B31" w:rsidRDefault="00F81D7C" w:rsidP="00F81D7C">
            <w:pPr>
              <w:pStyle w:val="Arial11Bold"/>
              <w:rPr>
                <w:rFonts w:cs="Arial"/>
              </w:rPr>
            </w:pPr>
            <w:r w:rsidRPr="007E0B31">
              <w:rPr>
                <w:rFonts w:cs="Arial"/>
              </w:rPr>
              <w:lastRenderedPageBreak/>
              <w:t>Relevant Scottish Transmission Licensee</w:t>
            </w:r>
          </w:p>
        </w:tc>
        <w:tc>
          <w:tcPr>
            <w:tcW w:w="6634" w:type="dxa"/>
          </w:tcPr>
          <w:p w14:paraId="1721A37D" w14:textId="6B2C7D3B" w:rsidR="00F81D7C" w:rsidRPr="007E0B31" w:rsidRDefault="00CF6E74" w:rsidP="00F81D7C">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F81D7C" w:rsidRPr="007E0B31" w14:paraId="1E25E753" w14:textId="77777777" w:rsidTr="0DEE1E6E">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tcPr>
          <w:p w14:paraId="027002BE" w14:textId="200291F1" w:rsidR="00F81D7C" w:rsidRPr="007E0B31" w:rsidRDefault="00EE6B10" w:rsidP="00F81D7C">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F81D7C" w:rsidRPr="007E0B31" w14:paraId="2C38A6A1" w14:textId="77777777" w:rsidTr="0DEE1E6E">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DEE1E6E">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DEE1E6E">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DEE1E6E">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DEE1E6E">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DEE1E6E">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DEE1E6E">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DEE1E6E">
        <w:trPr>
          <w:cantSplit/>
        </w:trPr>
        <w:tc>
          <w:tcPr>
            <w:tcW w:w="2884" w:type="dxa"/>
          </w:tcPr>
          <w:p w14:paraId="78C5A95A" w14:textId="03432A01" w:rsidR="00F81D7C" w:rsidRPr="007E0B31" w:rsidRDefault="00F81D7C" w:rsidP="00F81D7C">
            <w:pPr>
              <w:pStyle w:val="Arial11Bold"/>
              <w:rPr>
                <w:rFonts w:cs="Arial"/>
              </w:rPr>
            </w:pPr>
            <w:r>
              <w:rPr>
                <w:rFonts w:cs="Arial"/>
              </w:rPr>
              <w:t>Restoration Contractor</w:t>
            </w:r>
          </w:p>
        </w:tc>
        <w:tc>
          <w:tcPr>
            <w:tcW w:w="6634"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DEE1E6E">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DEE1E6E">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DEE1E6E">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DEE1E6E">
        <w:trPr>
          <w:cantSplit/>
        </w:trPr>
        <w:tc>
          <w:tcPr>
            <w:tcW w:w="2884" w:type="dxa"/>
          </w:tcPr>
          <w:p w14:paraId="645AFB45" w14:textId="77777777" w:rsidR="00F81D7C" w:rsidRPr="007E0B31" w:rsidRDefault="00F81D7C" w:rsidP="00F81D7C">
            <w:pPr>
              <w:pStyle w:val="Arial11Bold"/>
              <w:rPr>
                <w:rFonts w:cs="Arial"/>
              </w:rPr>
            </w:pPr>
            <w:r w:rsidRPr="008B64D0">
              <w:rPr>
                <w:rFonts w:cs="Arial"/>
              </w:rPr>
              <w:lastRenderedPageBreak/>
              <w:t>Re-synchronisation</w:t>
            </w:r>
          </w:p>
        </w:tc>
        <w:tc>
          <w:tcPr>
            <w:tcW w:w="6634"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DEE1E6E">
        <w:trPr>
          <w:cantSplit/>
        </w:trPr>
        <w:tc>
          <w:tcPr>
            <w:tcW w:w="2884" w:type="dxa"/>
          </w:tcPr>
          <w:p w14:paraId="7A0A7098" w14:textId="399722FF" w:rsidR="00F81D7C" w:rsidRPr="00A24C6C" w:rsidRDefault="00F81D7C" w:rsidP="00F81D7C">
            <w:pPr>
              <w:pStyle w:val="Arial11Bold"/>
              <w:rPr>
                <w:rFonts w:cs="Arial"/>
              </w:rPr>
            </w:pPr>
          </w:p>
        </w:tc>
        <w:tc>
          <w:tcPr>
            <w:tcW w:w="6634" w:type="dxa"/>
          </w:tcPr>
          <w:p w14:paraId="7D8E70D3" w14:textId="762661DB" w:rsidR="00F81D7C" w:rsidRPr="00A24C6C" w:rsidRDefault="00F81D7C" w:rsidP="00F81D7C">
            <w:pPr>
              <w:pStyle w:val="TableArial11"/>
              <w:rPr>
                <w:rFonts w:cs="Arial"/>
              </w:rPr>
            </w:pPr>
          </w:p>
        </w:tc>
      </w:tr>
      <w:tr w:rsidR="00F81D7C" w:rsidRPr="007E0B31" w14:paraId="6CA184A0" w14:textId="77777777" w:rsidTr="0DEE1E6E">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DEE1E6E">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DEE1E6E">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DEE1E6E">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DEE1E6E">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DEE1E6E">
        <w:trPr>
          <w:cantSplit/>
        </w:trPr>
        <w:tc>
          <w:tcPr>
            <w:tcW w:w="2884" w:type="dxa"/>
          </w:tcPr>
          <w:p w14:paraId="7406B5EB" w14:textId="77777777" w:rsidR="00F81D7C" w:rsidRPr="007E0B31" w:rsidRDefault="00F81D7C" w:rsidP="00F81D7C">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DEE1E6E">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DEE1E6E">
        <w:trPr>
          <w:cantSplit/>
        </w:trPr>
        <w:tc>
          <w:tcPr>
            <w:tcW w:w="2884" w:type="dxa"/>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DEE1E6E">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DEE1E6E">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DEE1E6E">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DEE1E6E">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DEE1E6E">
        <w:trPr>
          <w:cantSplit/>
        </w:trPr>
        <w:tc>
          <w:tcPr>
            <w:tcW w:w="2884" w:type="dxa"/>
          </w:tcPr>
          <w:p w14:paraId="3B59A20D" w14:textId="77777777" w:rsidR="00F81D7C" w:rsidRPr="007E0B31" w:rsidRDefault="00F81D7C" w:rsidP="00F81D7C">
            <w:pPr>
              <w:pStyle w:val="Arial11Bold"/>
              <w:rPr>
                <w:rFonts w:cs="Arial"/>
              </w:rPr>
            </w:pPr>
            <w:r w:rsidRPr="007E0B31">
              <w:rPr>
                <w:rFonts w:cs="Arial"/>
              </w:rPr>
              <w:lastRenderedPageBreak/>
              <w:t>Scottish Transmission System</w:t>
            </w:r>
          </w:p>
        </w:tc>
        <w:tc>
          <w:tcPr>
            <w:tcW w:w="6634" w:type="dxa"/>
          </w:tcPr>
          <w:p w14:paraId="78AAAC1A" w14:textId="22CCEEEC" w:rsidR="00F81D7C" w:rsidRPr="007E0B31" w:rsidRDefault="00AA3C6A" w:rsidP="00F81D7C">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F81D7C" w:rsidRPr="007E0B31" w14:paraId="51287B91" w14:textId="77777777" w:rsidTr="0DEE1E6E">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DEE1E6E">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DEE1E6E">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DEE1E6E">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DEE1E6E">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DEE1E6E">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DEE1E6E">
        <w:trPr>
          <w:cantSplit/>
        </w:trPr>
        <w:tc>
          <w:tcPr>
            <w:tcW w:w="2884"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DEE1E6E">
        <w:trPr>
          <w:cantSplit/>
        </w:trPr>
        <w:tc>
          <w:tcPr>
            <w:tcW w:w="2884" w:type="dxa"/>
          </w:tcPr>
          <w:p w14:paraId="6FE46427" w14:textId="77777777" w:rsidR="00F81D7C" w:rsidRPr="007E0B31" w:rsidRDefault="00F81D7C" w:rsidP="00F81D7C">
            <w:pPr>
              <w:pStyle w:val="Arial11Bold"/>
              <w:rPr>
                <w:rFonts w:cs="Arial"/>
              </w:rPr>
            </w:pPr>
            <w:r w:rsidRPr="007E0B31">
              <w:rPr>
                <w:rFonts w:cs="Arial"/>
              </w:rPr>
              <w:lastRenderedPageBreak/>
              <w:t>Self-Governance Modifications</w:t>
            </w:r>
          </w:p>
        </w:tc>
        <w:tc>
          <w:tcPr>
            <w:tcW w:w="6634"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DEE1E6E">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DEE1E6E">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DEE1E6E">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DEE1E6E">
        <w:trPr>
          <w:cantSplit/>
        </w:trPr>
        <w:tc>
          <w:tcPr>
            <w:tcW w:w="2884" w:type="dxa"/>
          </w:tcPr>
          <w:p w14:paraId="3E931984" w14:textId="39850ADE" w:rsidR="00F81D7C" w:rsidRPr="007E0B31" w:rsidRDefault="00F81D7C" w:rsidP="00F81D7C">
            <w:pPr>
              <w:pStyle w:val="Arial11Bold"/>
              <w:rPr>
                <w:rFonts w:cs="Arial"/>
              </w:rPr>
            </w:pPr>
          </w:p>
        </w:tc>
        <w:tc>
          <w:tcPr>
            <w:tcW w:w="6634" w:type="dxa"/>
          </w:tcPr>
          <w:p w14:paraId="2C46A0D7" w14:textId="229F6998" w:rsidR="00F81D7C" w:rsidRPr="007E0B31" w:rsidRDefault="00F81D7C" w:rsidP="00F81D7C">
            <w:pPr>
              <w:pStyle w:val="TableArial11"/>
              <w:rPr>
                <w:rFonts w:cs="Arial"/>
              </w:rPr>
            </w:pPr>
          </w:p>
        </w:tc>
      </w:tr>
      <w:tr w:rsidR="00F81D7C" w:rsidRPr="007E0B31" w14:paraId="6A64B863" w14:textId="77777777" w:rsidTr="0DEE1E6E">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DEE1E6E">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DEE1E6E">
        <w:trPr>
          <w:cantSplit/>
        </w:trPr>
        <w:tc>
          <w:tcPr>
            <w:tcW w:w="2884" w:type="dxa"/>
          </w:tcPr>
          <w:p w14:paraId="369FD6B3" w14:textId="77777777" w:rsidR="00F81D7C" w:rsidRPr="007E0B31" w:rsidRDefault="00F81D7C" w:rsidP="00F81D7C">
            <w:pPr>
              <w:pStyle w:val="Arial11Bold"/>
              <w:rPr>
                <w:rFonts w:cs="Arial"/>
              </w:rPr>
            </w:pPr>
            <w:r w:rsidRPr="007E0B31">
              <w:rPr>
                <w:rFonts w:cs="Arial"/>
              </w:rPr>
              <w:t>Shutdown</w:t>
            </w:r>
          </w:p>
        </w:tc>
        <w:tc>
          <w:tcPr>
            <w:tcW w:w="6634"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DEE1E6E">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DEE1E6E">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DEE1E6E">
        <w:trPr>
          <w:cantSplit/>
          <w:trHeight w:val="391"/>
        </w:trPr>
        <w:tc>
          <w:tcPr>
            <w:tcW w:w="2884" w:type="dxa"/>
          </w:tcPr>
          <w:p w14:paraId="7F34926A" w14:textId="77777777" w:rsidR="00F81D7C" w:rsidRPr="005A3DF9" w:rsidRDefault="00F81D7C" w:rsidP="00F81D7C">
            <w:pPr>
              <w:rPr>
                <w:b/>
                <w:bCs/>
              </w:rPr>
            </w:pPr>
            <w:r w:rsidRPr="005A3DF9">
              <w:rPr>
                <w:b/>
                <w:bCs/>
              </w:rPr>
              <w:t>Significant Event</w:t>
            </w:r>
          </w:p>
        </w:tc>
        <w:tc>
          <w:tcPr>
            <w:tcW w:w="6634"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DEE1E6E">
        <w:trPr>
          <w:cantSplit/>
        </w:trPr>
        <w:tc>
          <w:tcPr>
            <w:tcW w:w="2884" w:type="dxa"/>
          </w:tcPr>
          <w:p w14:paraId="7DDF6CE8" w14:textId="77777777" w:rsidR="00F81D7C" w:rsidRPr="007E0B31" w:rsidRDefault="00F81D7C" w:rsidP="00F81D7C">
            <w:pPr>
              <w:pStyle w:val="Arial11Bold"/>
              <w:rPr>
                <w:rFonts w:cs="Arial"/>
              </w:rPr>
            </w:pPr>
            <w:r w:rsidRPr="007E0B31">
              <w:rPr>
                <w:rFonts w:cs="Arial"/>
              </w:rPr>
              <w:lastRenderedPageBreak/>
              <w:t>Significant Incident</w:t>
            </w:r>
          </w:p>
        </w:tc>
        <w:tc>
          <w:tcPr>
            <w:tcW w:w="6634"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DEE1E6E">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DEE1E6E">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DEE1E6E">
        <w:trPr>
          <w:cantSplit/>
        </w:trPr>
        <w:tc>
          <w:tcPr>
            <w:tcW w:w="2884"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DEE1E6E">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DEE1E6E">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DEE1E6E">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DEE1E6E">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DEE1E6E">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DEE1E6E">
        <w:trPr>
          <w:cantSplit/>
        </w:trPr>
        <w:tc>
          <w:tcPr>
            <w:tcW w:w="2884" w:type="dxa"/>
          </w:tcPr>
          <w:p w14:paraId="07FA4ADB" w14:textId="77777777" w:rsidR="00F81D7C" w:rsidRPr="007E0B31" w:rsidRDefault="00F81D7C" w:rsidP="00F81D7C">
            <w:pPr>
              <w:pStyle w:val="Arial11Bold"/>
              <w:rPr>
                <w:rFonts w:cs="Arial"/>
              </w:rPr>
            </w:pPr>
            <w:r w:rsidRPr="007E0B31">
              <w:rPr>
                <w:rFonts w:cs="Arial"/>
              </w:rPr>
              <w:lastRenderedPageBreak/>
              <w:t>Small Power Station</w:t>
            </w:r>
          </w:p>
        </w:tc>
        <w:tc>
          <w:tcPr>
            <w:tcW w:w="6634"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115E7" w:rsidRPr="007E0B31" w14:paraId="55FE9073" w14:textId="77777777" w:rsidTr="00540AC8">
        <w:trPr>
          <w:cantSplit/>
          <w:ins w:id="43" w:author="Graham Lear [NESO]" w:date="2025-08-15T17:11:00Z"/>
        </w:trPr>
        <w:tc>
          <w:tcPr>
            <w:tcW w:w="2884" w:type="dxa"/>
          </w:tcPr>
          <w:p w14:paraId="2B693CC7" w14:textId="3F62CA08" w:rsidR="00E115E7" w:rsidRPr="00090C5D" w:rsidRDefault="00E115E7" w:rsidP="00E115E7">
            <w:pPr>
              <w:pStyle w:val="Arial11Bold"/>
              <w:rPr>
                <w:ins w:id="44" w:author="Graham Lear [NESO]" w:date="2025-08-15T17:11:00Z" w16du:dateUtc="2025-08-15T16:11:00Z"/>
                <w:bCs/>
              </w:rPr>
            </w:pPr>
            <w:ins w:id="45" w:author="Graham Lear [NESO]" w:date="2025-08-15T17:11:00Z" w16du:dateUtc="2025-08-15T16:11:00Z">
              <w:r>
                <w:rPr>
                  <w:bCs/>
                </w:rPr>
                <w:t>Space Weather Advisory</w:t>
              </w:r>
            </w:ins>
          </w:p>
        </w:tc>
        <w:tc>
          <w:tcPr>
            <w:tcW w:w="6634" w:type="dxa"/>
          </w:tcPr>
          <w:p w14:paraId="7F4D5D3B" w14:textId="558557E7" w:rsidR="00E115E7" w:rsidRPr="00540AC8" w:rsidRDefault="00E115E7" w:rsidP="00E115E7">
            <w:pPr>
              <w:pStyle w:val="TableArial11"/>
              <w:ind w:left="15" w:hanging="15"/>
              <w:rPr>
                <w:ins w:id="46" w:author="Graham Lear [NESO]" w:date="2025-08-15T17:11:00Z" w16du:dateUtc="2025-08-15T16:11:00Z"/>
              </w:rPr>
            </w:pPr>
            <w:ins w:id="47" w:author="Graham Lear [NESO]" w:date="2025-08-15T17:11:00Z" w16du:dateUtc="2025-08-15T16:11:00Z">
              <w:r w:rsidRPr="009F6FCC">
                <w:t xml:space="preserve">A statement issued by </w:t>
              </w:r>
              <w:r w:rsidRPr="009F6FCC">
                <w:rPr>
                  <w:b/>
                  <w:bCs/>
                </w:rPr>
                <w:t xml:space="preserve">The Company </w:t>
              </w:r>
              <w:r w:rsidRPr="009F6FCC">
                <w:t xml:space="preserve">via the </w:t>
              </w:r>
              <w:r w:rsidRPr="009F6FCC">
                <w:rPr>
                  <w:b/>
                  <w:bCs/>
                </w:rPr>
                <w:t>BMRS</w:t>
              </w:r>
              <w:r w:rsidRPr="009F6FCC">
                <w:t xml:space="preserve"> (and directly to </w:t>
              </w:r>
              <w:r w:rsidRPr="009F6FCC">
                <w:rPr>
                  <w:b/>
                  <w:bCs/>
                </w:rPr>
                <w:t>Control Centres</w:t>
              </w:r>
              <w:r>
                <w:t>)</w:t>
              </w:r>
              <w:r w:rsidRPr="009F6FCC">
                <w:t xml:space="preserve"> that is sent to advise stakeholders of a space weather related matter that warrants </w:t>
              </w:r>
              <w:r w:rsidRPr="009F6FCC">
                <w:rPr>
                  <w:b/>
                  <w:bCs/>
                </w:rPr>
                <w:t>The</w:t>
              </w:r>
              <w:r w:rsidRPr="009F6FCC">
                <w:t xml:space="preserve"> </w:t>
              </w:r>
              <w:r w:rsidRPr="009F6FCC">
                <w:rPr>
                  <w:b/>
                  <w:bCs/>
                </w:rPr>
                <w:t>Company</w:t>
              </w:r>
              <w:r w:rsidRPr="009F6FCC">
                <w:t xml:space="preserve"> informing relevant stakeholders for their information and further consideration.</w:t>
              </w:r>
            </w:ins>
          </w:p>
        </w:tc>
      </w:tr>
      <w:tr w:rsidR="00E115E7" w:rsidRPr="007E0B31" w14:paraId="514B9AC9" w14:textId="77777777" w:rsidTr="00540AC8">
        <w:trPr>
          <w:cantSplit/>
          <w:ins w:id="48" w:author="Graham Lear [NESO]" w:date="2025-08-15T17:11:00Z"/>
        </w:trPr>
        <w:tc>
          <w:tcPr>
            <w:tcW w:w="2884" w:type="dxa"/>
          </w:tcPr>
          <w:p w14:paraId="7BB4CC33" w14:textId="778A1E11" w:rsidR="00E115E7" w:rsidRPr="00090C5D" w:rsidRDefault="00E115E7" w:rsidP="00E115E7">
            <w:pPr>
              <w:pStyle w:val="Arial11Bold"/>
              <w:rPr>
                <w:ins w:id="49" w:author="Graham Lear [NESO]" w:date="2025-08-15T17:11:00Z" w16du:dateUtc="2025-08-15T16:11:00Z"/>
                <w:bCs/>
              </w:rPr>
            </w:pPr>
            <w:ins w:id="50" w:author="Graham Lear [NESO]" w:date="2025-08-15T17:11:00Z" w16du:dateUtc="2025-08-15T16:11:00Z">
              <w:r w:rsidRPr="00053859">
                <w:rPr>
                  <w:rFonts w:cs="Arial"/>
                </w:rPr>
                <w:t>Space Weather Awareness Notification</w:t>
              </w:r>
            </w:ins>
          </w:p>
        </w:tc>
        <w:tc>
          <w:tcPr>
            <w:tcW w:w="6634" w:type="dxa"/>
          </w:tcPr>
          <w:p w14:paraId="620ABEEE" w14:textId="08B07AA0" w:rsidR="00E115E7" w:rsidRPr="00540AC8" w:rsidRDefault="00E115E7" w:rsidP="00E115E7">
            <w:pPr>
              <w:pStyle w:val="TableArial11"/>
              <w:ind w:left="15" w:hanging="15"/>
              <w:rPr>
                <w:ins w:id="51" w:author="Graham Lear [NESO]" w:date="2025-08-15T17:11:00Z" w16du:dateUtc="2025-08-15T16:11:00Z"/>
              </w:rPr>
            </w:pPr>
            <w:ins w:id="52" w:author="Graham Lear [NESO]" w:date="2025-08-15T17:11:00Z" w16du:dateUtc="2025-08-15T16:11:00Z">
              <w:r w:rsidRPr="744CE868">
                <w:rPr>
                  <w:rFonts w:cs="Arial"/>
                </w:rPr>
                <w:t xml:space="preserve">A ‘For Awareness’ notification issued by </w:t>
              </w:r>
              <w:r w:rsidRPr="744CE868">
                <w:rPr>
                  <w:rFonts w:cs="Arial"/>
                  <w:b/>
                  <w:bCs/>
                </w:rPr>
                <w:t>The Company</w:t>
              </w:r>
              <w:r w:rsidRPr="744CE868">
                <w:rPr>
                  <w:rFonts w:cs="Arial"/>
                </w:rPr>
                <w:t xml:space="preserve"> via email to relevant stakeholders following </w:t>
              </w:r>
              <w:r w:rsidRPr="744CE868">
                <w:rPr>
                  <w:rFonts w:cs="Arial"/>
                  <w:b/>
                  <w:bCs/>
                </w:rPr>
                <w:t>The Company</w:t>
              </w:r>
              <w:r w:rsidRPr="744CE868">
                <w:rPr>
                  <w:rFonts w:cs="Arial"/>
                </w:rPr>
                <w:t xml:space="preserve"> being informed by the </w:t>
              </w:r>
              <w:r w:rsidRPr="009F6FCC">
                <w:rPr>
                  <w:rFonts w:cs="Arial"/>
                </w:rPr>
                <w:t>Met Office</w:t>
              </w:r>
              <w:r w:rsidRPr="744CE868">
                <w:rPr>
                  <w:rFonts w:cs="Arial"/>
                </w:rPr>
                <w:t xml:space="preserve"> of space weather related activity that is of a nature and anticipated level (using the Met Office ranking of </w:t>
              </w:r>
              <w:r w:rsidRPr="382D43BE">
                <w:rPr>
                  <w:rFonts w:cs="Arial"/>
                </w:rPr>
                <w:t>G3</w:t>
              </w:r>
              <w:r w:rsidRPr="744CE868">
                <w:rPr>
                  <w:rFonts w:cs="Arial"/>
                </w:rPr>
                <w:t xml:space="preserve"> to G4) that warrants </w:t>
              </w:r>
              <w:r w:rsidRPr="744CE868">
                <w:rPr>
                  <w:rFonts w:cs="Arial"/>
                  <w:b/>
                  <w:bCs/>
                </w:rPr>
                <w:t>The Company</w:t>
              </w:r>
              <w:r w:rsidRPr="744CE868">
                <w:rPr>
                  <w:rFonts w:cs="Arial"/>
                </w:rPr>
                <w:t xml:space="preserve"> informing relevant stakeholders for their awareness.</w:t>
              </w:r>
            </w:ins>
          </w:p>
        </w:tc>
      </w:tr>
      <w:tr w:rsidR="00E115E7" w:rsidRPr="007E0B31" w14:paraId="5D061F22" w14:textId="77777777" w:rsidTr="00540AC8">
        <w:trPr>
          <w:cantSplit/>
          <w:ins w:id="53" w:author="Graham Lear [NESO]" w:date="2025-08-15T17:11:00Z"/>
        </w:trPr>
        <w:tc>
          <w:tcPr>
            <w:tcW w:w="2884" w:type="dxa"/>
          </w:tcPr>
          <w:p w14:paraId="0712A548" w14:textId="755CF6C2" w:rsidR="00E115E7" w:rsidRPr="00090C5D" w:rsidRDefault="00E115E7" w:rsidP="00E115E7">
            <w:pPr>
              <w:pStyle w:val="Arial11Bold"/>
              <w:rPr>
                <w:ins w:id="54" w:author="Graham Lear [NESO]" w:date="2025-08-15T17:11:00Z" w16du:dateUtc="2025-08-15T16:11:00Z"/>
                <w:bCs/>
              </w:rPr>
            </w:pPr>
            <w:ins w:id="55" w:author="Graham Lear [NESO]" w:date="2025-08-15T17:11:00Z" w16du:dateUtc="2025-08-15T16:11:00Z">
              <w:r>
                <w:rPr>
                  <w:rFonts w:cs="Arial"/>
                  <w:bCs/>
                </w:rPr>
                <w:lastRenderedPageBreak/>
                <w:t>Space Weather Cancellation Notification</w:t>
              </w:r>
            </w:ins>
          </w:p>
        </w:tc>
        <w:tc>
          <w:tcPr>
            <w:tcW w:w="6634" w:type="dxa"/>
          </w:tcPr>
          <w:p w14:paraId="715B778C" w14:textId="0A7357E2" w:rsidR="00E115E7" w:rsidRPr="00540AC8" w:rsidRDefault="00E115E7" w:rsidP="00E115E7">
            <w:pPr>
              <w:pStyle w:val="TableArial11"/>
              <w:ind w:left="15" w:hanging="15"/>
              <w:rPr>
                <w:ins w:id="56" w:author="Graham Lear [NESO]" w:date="2025-08-15T17:11:00Z" w16du:dateUtc="2025-08-15T16:11:00Z"/>
              </w:rPr>
            </w:pPr>
            <w:ins w:id="57" w:author="Graham Lear [NESO]" w:date="2025-08-15T17:11:00Z" w16du:dateUtc="2025-08-15T16:11:00Z">
              <w:r>
                <w:t xml:space="preserve">A notification issued by </w:t>
              </w:r>
              <w:r w:rsidRPr="744CE868">
                <w:rPr>
                  <w:b/>
                  <w:bCs/>
                </w:rPr>
                <w:t xml:space="preserve">The Company </w:t>
              </w:r>
              <w:r>
                <w:t xml:space="preserve">via the </w:t>
              </w:r>
              <w:r w:rsidRPr="744CE868">
                <w:rPr>
                  <w:b/>
                  <w:bCs/>
                </w:rPr>
                <w:t>BMRS</w:t>
              </w:r>
              <w:r>
                <w:t xml:space="preserve"> (and directly to </w:t>
              </w:r>
              <w:r w:rsidRPr="744CE868">
                <w:rPr>
                  <w:b/>
                  <w:bCs/>
                </w:rPr>
                <w:t>Control Centres</w:t>
              </w:r>
              <w:r>
                <w:t xml:space="preserve">); following </w:t>
              </w:r>
              <w:r w:rsidRPr="744CE868">
                <w:rPr>
                  <w:b/>
                  <w:bCs/>
                </w:rPr>
                <w:t>The Company</w:t>
              </w:r>
              <w:r>
                <w:t xml:space="preserve"> being informed by the Met Office that the reason(s) for issuing any previous space weather related notifications (issued by the Met Office) have now passed, timed out or otherwise ceased to be relevant; that is sent to inform stakeholders that a space weather situation has concluded.</w:t>
              </w:r>
            </w:ins>
          </w:p>
        </w:tc>
      </w:tr>
      <w:tr w:rsidR="00E115E7" w:rsidRPr="007E0B31" w14:paraId="6F9AF1FB" w14:textId="77777777" w:rsidTr="00540AC8">
        <w:trPr>
          <w:cantSplit/>
          <w:ins w:id="58" w:author="Graham Lear [NESO]" w:date="2025-08-15T17:11:00Z"/>
        </w:trPr>
        <w:tc>
          <w:tcPr>
            <w:tcW w:w="2884" w:type="dxa"/>
          </w:tcPr>
          <w:p w14:paraId="2EA91AE9" w14:textId="05FF1FB2" w:rsidR="00E115E7" w:rsidRPr="00090C5D" w:rsidRDefault="00E115E7" w:rsidP="00E115E7">
            <w:pPr>
              <w:pStyle w:val="Arial11Bold"/>
              <w:rPr>
                <w:ins w:id="59" w:author="Graham Lear [NESO]" w:date="2025-08-15T17:11:00Z" w16du:dateUtc="2025-08-15T16:11:00Z"/>
                <w:bCs/>
              </w:rPr>
            </w:pPr>
            <w:ins w:id="60" w:author="Graham Lear [NESO]" w:date="2025-08-15T17:11:00Z" w16du:dateUtc="2025-08-15T16:11:00Z">
              <w:r w:rsidRPr="00B550B5">
                <w:rPr>
                  <w:rFonts w:cs="Arial"/>
                  <w:bCs/>
                </w:rPr>
                <w:t>Space Weather Cessation Notification</w:t>
              </w:r>
            </w:ins>
          </w:p>
        </w:tc>
        <w:tc>
          <w:tcPr>
            <w:tcW w:w="6634" w:type="dxa"/>
          </w:tcPr>
          <w:p w14:paraId="287A1C43" w14:textId="276F91AF" w:rsidR="00E115E7" w:rsidRPr="00540AC8" w:rsidRDefault="00E115E7" w:rsidP="00E115E7">
            <w:pPr>
              <w:pStyle w:val="TableArial11"/>
              <w:ind w:left="15" w:hanging="15"/>
              <w:rPr>
                <w:ins w:id="61" w:author="Graham Lear [NESO]" w:date="2025-08-15T17:11:00Z" w16du:dateUtc="2025-08-15T16:11:00Z"/>
              </w:rPr>
            </w:pPr>
            <w:ins w:id="62" w:author="Graham Lear [NESO]" w:date="2025-08-15T17:11:00Z" w16du:dateUtc="2025-08-15T16:11:00Z">
              <w:r w:rsidRPr="00540AC8">
                <w:t xml:space="preserve">A notification issued by </w:t>
              </w:r>
              <w:r w:rsidRPr="00540AC8">
                <w:rPr>
                  <w:b/>
                  <w:bCs/>
                </w:rPr>
                <w:t xml:space="preserve">The Company </w:t>
              </w:r>
              <w:r w:rsidRPr="00540AC8">
                <w:t xml:space="preserve">via the </w:t>
              </w:r>
              <w:r w:rsidRPr="00540AC8">
                <w:rPr>
                  <w:b/>
                  <w:bCs/>
                </w:rPr>
                <w:t>BMRS</w:t>
              </w:r>
              <w:r w:rsidRPr="00540AC8">
                <w:t xml:space="preserve"> (and directly to </w:t>
              </w:r>
              <w:r w:rsidRPr="00540AC8">
                <w:rPr>
                  <w:b/>
                  <w:bCs/>
                </w:rPr>
                <w:t>Control Centres</w:t>
              </w:r>
              <w:r w:rsidRPr="00540AC8">
                <w:t xml:space="preserve">); following </w:t>
              </w:r>
              <w:r w:rsidRPr="00540AC8">
                <w:rPr>
                  <w:b/>
                  <w:bCs/>
                </w:rPr>
                <w:t>The Company</w:t>
              </w:r>
              <w:r w:rsidRPr="00540AC8">
                <w:t xml:space="preserve"> being informed by the Met Office that the reason(s) for issuing any previous space weather related notifications (issued by the Met Office) have now receded (but the space weather situation has not concluded) such that the situation has reverted to a </w:t>
              </w:r>
              <w:r w:rsidRPr="00540AC8">
                <w:rPr>
                  <w:b/>
                  <w:bCs/>
                </w:rPr>
                <w:t>Space Weather Prepare Notification</w:t>
              </w:r>
              <w:r w:rsidRPr="00540AC8">
                <w:rPr>
                  <w:i/>
                  <w:iCs/>
                </w:rPr>
                <w:t xml:space="preserve"> </w:t>
              </w:r>
              <w:r w:rsidRPr="00540AC8">
                <w:t xml:space="preserve">level; that is sent to inform stakeholders that the severity of a </w:t>
              </w:r>
              <w:r w:rsidRPr="001100D3">
                <w:t xml:space="preserve"> space weather situation</w:t>
              </w:r>
              <w:r w:rsidRPr="00540AC8">
                <w:t xml:space="preserve"> has </w:t>
              </w:r>
              <w:proofErr w:type="spellStart"/>
              <w:r w:rsidRPr="00540AC8">
                <w:t>deminished</w:t>
              </w:r>
              <w:proofErr w:type="spellEnd"/>
              <w:r w:rsidRPr="00540AC8">
                <w:t xml:space="preserve">.   </w:t>
              </w:r>
            </w:ins>
          </w:p>
        </w:tc>
      </w:tr>
      <w:tr w:rsidR="00E115E7" w:rsidRPr="007E0B31" w14:paraId="0A90096D" w14:textId="77777777" w:rsidTr="00540AC8">
        <w:trPr>
          <w:cantSplit/>
          <w:ins w:id="63" w:author="Graham Lear [NESO]" w:date="2025-08-15T17:11:00Z"/>
        </w:trPr>
        <w:tc>
          <w:tcPr>
            <w:tcW w:w="2884" w:type="dxa"/>
          </w:tcPr>
          <w:p w14:paraId="2BD16D80" w14:textId="7E34ABE1" w:rsidR="00E115E7" w:rsidRPr="00090C5D" w:rsidRDefault="00E115E7" w:rsidP="00E115E7">
            <w:pPr>
              <w:pStyle w:val="Arial11Bold"/>
              <w:rPr>
                <w:ins w:id="64" w:author="Graham Lear [NESO]" w:date="2025-08-15T17:11:00Z" w16du:dateUtc="2025-08-15T16:11:00Z"/>
                <w:bCs/>
              </w:rPr>
            </w:pPr>
            <w:ins w:id="65" w:author="Graham Lear [NESO]" w:date="2025-08-15T17:11:00Z" w16du:dateUtc="2025-08-15T16:11:00Z">
              <w:r w:rsidRPr="00B550B5">
                <w:rPr>
                  <w:rFonts w:cs="Arial"/>
                  <w:bCs/>
                </w:rPr>
                <w:t>Space Weather Expected Notification</w:t>
              </w:r>
            </w:ins>
          </w:p>
        </w:tc>
        <w:tc>
          <w:tcPr>
            <w:tcW w:w="6634" w:type="dxa"/>
          </w:tcPr>
          <w:p w14:paraId="1C6284DE" w14:textId="45B2D79D" w:rsidR="00E115E7" w:rsidRPr="00540AC8" w:rsidRDefault="00E115E7" w:rsidP="00E115E7">
            <w:pPr>
              <w:pStyle w:val="TableArial11"/>
              <w:ind w:left="15" w:hanging="15"/>
              <w:rPr>
                <w:ins w:id="66" w:author="Graham Lear [NESO]" w:date="2025-08-15T17:11:00Z" w16du:dateUtc="2025-08-15T16:11:00Z"/>
              </w:rPr>
            </w:pPr>
            <w:ins w:id="67" w:author="Graham Lear [NESO]" w:date="2025-08-15T17:11:00Z" w16du:dateUtc="2025-08-15T16:11:00Z">
              <w:r w:rsidRPr="00540AC8">
                <w:t xml:space="preserve">A notification issued by </w:t>
              </w:r>
              <w:r w:rsidRPr="00540AC8">
                <w:rPr>
                  <w:b/>
                  <w:bCs/>
                </w:rPr>
                <w:t xml:space="preserve">The Company </w:t>
              </w:r>
              <w:r w:rsidRPr="00540AC8">
                <w:t xml:space="preserve">via the </w:t>
              </w:r>
              <w:r w:rsidRPr="00540AC8">
                <w:rPr>
                  <w:b/>
                  <w:bCs/>
                </w:rPr>
                <w:t>BMRS</w:t>
              </w:r>
              <w:r w:rsidRPr="00540AC8">
                <w:t xml:space="preserve"> (and directly to </w:t>
              </w:r>
              <w:r w:rsidRPr="00540AC8">
                <w:rPr>
                  <w:b/>
                  <w:bCs/>
                </w:rPr>
                <w:t>Control Centres</w:t>
              </w:r>
              <w:r w:rsidRPr="00540AC8">
                <w:t xml:space="preserve">) following </w:t>
              </w:r>
              <w:r w:rsidRPr="744CE868">
                <w:rPr>
                  <w:b/>
                  <w:bCs/>
                </w:rPr>
                <w:t>The Company</w:t>
              </w:r>
              <w:r>
                <w:t xml:space="preserve"> </w:t>
              </w:r>
              <w:r w:rsidRPr="00540AC8">
                <w:t>being informed by the Met Office or other relevant stakeholders that impacts</w:t>
              </w:r>
              <w:r>
                <w:t xml:space="preserve"> (</w:t>
              </w:r>
              <w:r w:rsidRPr="00540AC8">
                <w:t>consistent with a space weather event</w:t>
              </w:r>
              <w:r>
                <w:t>)</w:t>
              </w:r>
              <w:r w:rsidRPr="00540AC8">
                <w:t xml:space="preserve"> have been seen or experienced in </w:t>
              </w:r>
              <w:r w:rsidRPr="00540AC8">
                <w:rPr>
                  <w:b/>
                  <w:bCs/>
                </w:rPr>
                <w:t>GB</w:t>
              </w:r>
              <w:r w:rsidRPr="00540AC8">
                <w:t xml:space="preserve"> so that stakeholders can inform </w:t>
              </w:r>
              <w:r w:rsidRPr="00540AC8">
                <w:rPr>
                  <w:b/>
                  <w:bCs/>
                </w:rPr>
                <w:t xml:space="preserve">The Company </w:t>
              </w:r>
              <w:r w:rsidRPr="00540AC8">
                <w:t xml:space="preserve">(by way of a </w:t>
              </w:r>
              <w:r w:rsidRPr="00540AC8">
                <w:rPr>
                  <w:b/>
                  <w:bCs/>
                </w:rPr>
                <w:t>Space Weather Outcome Statement</w:t>
              </w:r>
              <w:r w:rsidRPr="00540AC8">
                <w:t xml:space="preserve">) if such impacts are seen or experienced by the stakeholder’s </w:t>
              </w:r>
              <w:r w:rsidRPr="00540AC8">
                <w:rPr>
                  <w:b/>
                  <w:bCs/>
                </w:rPr>
                <w:t>Plant</w:t>
              </w:r>
              <w:r w:rsidRPr="00540AC8">
                <w:t>.</w:t>
              </w:r>
            </w:ins>
          </w:p>
        </w:tc>
      </w:tr>
      <w:tr w:rsidR="00E115E7" w:rsidRPr="007E0B31" w14:paraId="1ED45756" w14:textId="77777777" w:rsidTr="00540AC8">
        <w:trPr>
          <w:cantSplit/>
          <w:ins w:id="68" w:author="Graham Lear [NESO]" w:date="2025-08-15T17:11:00Z"/>
        </w:trPr>
        <w:tc>
          <w:tcPr>
            <w:tcW w:w="2884" w:type="dxa"/>
          </w:tcPr>
          <w:p w14:paraId="5A24D4FB" w14:textId="79068C0E" w:rsidR="00E115E7" w:rsidRPr="00090C5D" w:rsidRDefault="00E115E7" w:rsidP="00E115E7">
            <w:pPr>
              <w:pStyle w:val="Arial11Bold"/>
              <w:rPr>
                <w:ins w:id="69" w:author="Graham Lear [NESO]" w:date="2025-08-15T17:11:00Z" w16du:dateUtc="2025-08-15T16:11:00Z"/>
                <w:bCs/>
              </w:rPr>
            </w:pPr>
            <w:ins w:id="70" w:author="Graham Lear [NESO]" w:date="2025-08-15T17:11:00Z" w16du:dateUtc="2025-08-15T16:11:00Z">
              <w:r w:rsidRPr="008B75E4">
                <w:rPr>
                  <w:rFonts w:cs="Arial"/>
                  <w:bCs/>
                </w:rPr>
                <w:t>Space Weather Outcome Statement</w:t>
              </w:r>
            </w:ins>
          </w:p>
        </w:tc>
        <w:tc>
          <w:tcPr>
            <w:tcW w:w="6634" w:type="dxa"/>
          </w:tcPr>
          <w:p w14:paraId="520B8403" w14:textId="0B37F61E" w:rsidR="00E115E7" w:rsidRPr="00540AC8" w:rsidRDefault="00E115E7" w:rsidP="00E115E7">
            <w:pPr>
              <w:pStyle w:val="TableArial11"/>
              <w:ind w:left="15" w:hanging="15"/>
              <w:rPr>
                <w:ins w:id="71" w:author="Graham Lear [NESO]" w:date="2025-08-15T17:11:00Z" w16du:dateUtc="2025-08-15T16:11:00Z"/>
              </w:rPr>
            </w:pPr>
            <w:ins w:id="72" w:author="Graham Lear [NESO]" w:date="2025-08-15T17:11:00Z" w16du:dateUtc="2025-08-15T16:11:00Z">
              <w:r w:rsidRPr="005165D2">
                <w:t xml:space="preserve">A statement (prepared in good faith) that is issued, without undue delay, by the </w:t>
              </w:r>
              <w:r w:rsidRPr="005165D2">
                <w:rPr>
                  <w:b/>
                  <w:bCs/>
                </w:rPr>
                <w:t>User</w:t>
              </w:r>
              <w:r w:rsidRPr="005165D2">
                <w:t xml:space="preserve"> to </w:t>
              </w:r>
              <w:r w:rsidRPr="005165D2">
                <w:rPr>
                  <w:b/>
                  <w:bCs/>
                </w:rPr>
                <w:t>The Company</w:t>
              </w:r>
              <w:r w:rsidRPr="005165D2">
                <w:t xml:space="preserve"> where; following the issuing of a </w:t>
              </w:r>
              <w:r w:rsidRPr="005165D2">
                <w:rPr>
                  <w:b/>
                  <w:bCs/>
                </w:rPr>
                <w:t>Space Weather Expected Notification</w:t>
              </w:r>
              <w:r w:rsidRPr="005165D2">
                <w:t xml:space="preserve">; their </w:t>
              </w:r>
              <w:r>
                <w:rPr>
                  <w:b/>
                  <w:bCs/>
                </w:rPr>
                <w:t>Plant</w:t>
              </w:r>
              <w:r w:rsidRPr="005165D2">
                <w:t xml:space="preserve"> ha</w:t>
              </w:r>
              <w:r>
                <w:t>s</w:t>
              </w:r>
              <w:r w:rsidRPr="005165D2">
                <w:t xml:space="preserve"> seen or experienced impacts that they believe, at the time, are or maybe of a nature consistent with a space weather event.</w:t>
              </w:r>
            </w:ins>
          </w:p>
        </w:tc>
      </w:tr>
      <w:tr w:rsidR="00E115E7" w:rsidRPr="007E0B31" w14:paraId="75E6FB01" w14:textId="77777777" w:rsidTr="00540AC8">
        <w:trPr>
          <w:cantSplit/>
          <w:ins w:id="73" w:author="Graham Lear [NESO]" w:date="2025-08-15T17:11:00Z"/>
        </w:trPr>
        <w:tc>
          <w:tcPr>
            <w:tcW w:w="2884" w:type="dxa"/>
          </w:tcPr>
          <w:p w14:paraId="38E9C248" w14:textId="7CE98847" w:rsidR="00E115E7" w:rsidRPr="00090C5D" w:rsidRDefault="00E115E7" w:rsidP="00E115E7">
            <w:pPr>
              <w:pStyle w:val="Arial11Bold"/>
              <w:rPr>
                <w:ins w:id="74" w:author="Graham Lear [NESO]" w:date="2025-08-15T17:11:00Z" w16du:dateUtc="2025-08-15T16:11:00Z"/>
                <w:bCs/>
              </w:rPr>
            </w:pPr>
            <w:ins w:id="75" w:author="Graham Lear [NESO]" w:date="2025-08-15T17:11:00Z" w16du:dateUtc="2025-08-15T16:11:00Z">
              <w:r w:rsidRPr="0DEE1E6E">
                <w:rPr>
                  <w:rFonts w:cs="Arial"/>
                </w:rPr>
                <w:t>Space Weather Output Usable Declaration</w:t>
              </w:r>
            </w:ins>
          </w:p>
        </w:tc>
        <w:tc>
          <w:tcPr>
            <w:tcW w:w="6634" w:type="dxa"/>
          </w:tcPr>
          <w:p w14:paraId="261E1284" w14:textId="77777777" w:rsidR="00E115E7" w:rsidRPr="00823A51" w:rsidRDefault="00E115E7" w:rsidP="00E115E7">
            <w:pPr>
              <w:rPr>
                <w:ins w:id="76" w:author="Graham Lear [NESO]" w:date="2025-08-15T17:11:00Z" w16du:dateUtc="2025-08-15T16:11:00Z"/>
              </w:rPr>
            </w:pPr>
            <w:ins w:id="77" w:author="Graham Lear [NESO]" w:date="2025-08-15T17:11:00Z" w16du:dateUtc="2025-08-15T16:11:00Z">
              <w:r w:rsidRPr="005165D2">
                <w:t xml:space="preserve">A </w:t>
              </w:r>
              <w:r w:rsidRPr="3C5F9C9E">
                <w:rPr>
                  <w:b/>
                  <w:bCs/>
                </w:rPr>
                <w:t>Generator’s,</w:t>
              </w:r>
              <w:r>
                <w:t xml:space="preserve"> </w:t>
              </w:r>
              <w:r w:rsidRPr="3C5F9C9E">
                <w:rPr>
                  <w:b/>
                  <w:bCs/>
                </w:rPr>
                <w:t>Interconnector</w:t>
              </w:r>
              <w:r>
                <w:rPr>
                  <w:b/>
                  <w:bCs/>
                </w:rPr>
                <w:t xml:space="preserve"> Owner</w:t>
              </w:r>
              <w:r w:rsidRPr="3C5F9C9E">
                <w:rPr>
                  <w:b/>
                  <w:bCs/>
                </w:rPr>
                <w:t xml:space="preserve">’s </w:t>
              </w:r>
              <w:r>
                <w:t>and</w:t>
              </w:r>
              <w:r w:rsidRPr="3C5F9C9E">
                <w:rPr>
                  <w:b/>
                  <w:bCs/>
                </w:rPr>
                <w:t xml:space="preserve"> Restoration Contractor’s</w:t>
              </w:r>
              <w:r w:rsidRPr="005165D2">
                <w:t xml:space="preserve"> best estimate of the expected (un)availability of their specified </w:t>
              </w:r>
              <w:proofErr w:type="gramStart"/>
              <w:r w:rsidRPr="00462B86">
                <w:rPr>
                  <w:b/>
                  <w:bCs/>
                </w:rPr>
                <w:t>Plant</w:t>
              </w:r>
              <w:r w:rsidRPr="005165D2">
                <w:t>;</w:t>
              </w:r>
              <w:proofErr w:type="gramEnd"/>
            </w:ins>
          </w:p>
          <w:p w14:paraId="6AB91C34" w14:textId="77777777" w:rsidR="00E115E7" w:rsidRPr="00823A51" w:rsidRDefault="00E115E7" w:rsidP="00E115E7">
            <w:pPr>
              <w:rPr>
                <w:ins w:id="78" w:author="Graham Lear [NESO]" w:date="2025-08-15T17:11:00Z" w16du:dateUtc="2025-08-15T16:11:00Z"/>
              </w:rPr>
            </w:pPr>
            <w:ins w:id="79" w:author="Graham Lear [NESO]" w:date="2025-08-15T17:11:00Z" w16du:dateUtc="2025-08-15T16:11:00Z">
              <w:r w:rsidRPr="005165D2">
                <w:t xml:space="preserve">in the event of a </w:t>
              </w:r>
              <w:r w:rsidRPr="005165D2">
                <w:rPr>
                  <w:b/>
                  <w:bCs/>
                </w:rPr>
                <w:t xml:space="preserve">Space Weather Possible Notification </w:t>
              </w:r>
              <w:r w:rsidRPr="005165D2">
                <w:t xml:space="preserve">being </w:t>
              </w:r>
              <w:proofErr w:type="gramStart"/>
              <w:r w:rsidRPr="005165D2">
                <w:t>issued;</w:t>
              </w:r>
              <w:proofErr w:type="gramEnd"/>
              <w:r w:rsidRPr="005165D2">
                <w:t xml:space="preserve"> </w:t>
              </w:r>
            </w:ins>
          </w:p>
          <w:p w14:paraId="5A7BF751" w14:textId="77777777" w:rsidR="00E115E7" w:rsidRPr="00540AC8" w:rsidRDefault="00E115E7" w:rsidP="00E115E7">
            <w:pPr>
              <w:rPr>
                <w:ins w:id="80" w:author="Graham Lear [NESO]" w:date="2025-08-15T17:11:00Z" w16du:dateUtc="2025-08-15T16:11:00Z"/>
              </w:rPr>
            </w:pPr>
            <w:ins w:id="81" w:author="Graham Lear [NESO]" w:date="2025-08-15T17:11:00Z" w16du:dateUtc="2025-08-15T16:11:00Z">
              <w:r w:rsidRPr="005165D2">
                <w:t xml:space="preserve">that the </w:t>
              </w:r>
              <w:r w:rsidRPr="005165D2">
                <w:rPr>
                  <w:b/>
                  <w:bCs/>
                </w:rPr>
                <w:t>Generator</w:t>
              </w:r>
              <w:r w:rsidRPr="3C5F9C9E">
                <w:rPr>
                  <w:b/>
                  <w:bCs/>
                </w:rPr>
                <w:t>,</w:t>
              </w:r>
              <w:r>
                <w:t xml:space="preserve"> </w:t>
              </w:r>
              <w:r w:rsidRPr="005165D2">
                <w:rPr>
                  <w:b/>
                  <w:bCs/>
                </w:rPr>
                <w:t>Interconnector</w:t>
              </w:r>
              <w:r w:rsidRPr="3C5F9C9E">
                <w:rPr>
                  <w:b/>
                  <w:bCs/>
                </w:rPr>
                <w:t xml:space="preserve"> </w:t>
              </w:r>
              <w:r>
                <w:rPr>
                  <w:b/>
                  <w:bCs/>
                </w:rPr>
                <w:t xml:space="preserve">Owner </w:t>
              </w:r>
              <w:r w:rsidRPr="005165D2">
                <w:t>and</w:t>
              </w:r>
              <w:r w:rsidRPr="3C5F9C9E">
                <w:rPr>
                  <w:b/>
                  <w:bCs/>
                </w:rPr>
                <w:t xml:space="preserve"> Restoration Contractor</w:t>
              </w:r>
              <w:r>
                <w:t xml:space="preserve"> </w:t>
              </w:r>
              <w:r w:rsidRPr="005165D2">
                <w:t xml:space="preserve">must submit to </w:t>
              </w:r>
              <w:r w:rsidRPr="005165D2">
                <w:rPr>
                  <w:b/>
                  <w:bCs/>
                </w:rPr>
                <w:t>The Company</w:t>
              </w:r>
              <w:r w:rsidRPr="005165D2">
                <w:t xml:space="preserve"> within three hours of </w:t>
              </w:r>
              <w:r w:rsidRPr="005165D2">
                <w:rPr>
                  <w:b/>
                  <w:bCs/>
                </w:rPr>
                <w:t>The Company</w:t>
              </w:r>
              <w:r w:rsidRPr="005165D2">
                <w:t xml:space="preserve"> issuing a </w:t>
              </w:r>
              <w:r w:rsidRPr="005165D2">
                <w:rPr>
                  <w:b/>
                  <w:bCs/>
                </w:rPr>
                <w:t xml:space="preserve">Space </w:t>
              </w:r>
              <w:r w:rsidRPr="00540AC8">
                <w:rPr>
                  <w:b/>
                  <w:bCs/>
                </w:rPr>
                <w:t>Weather Prepare Notification</w:t>
              </w:r>
              <w:r w:rsidRPr="00540AC8">
                <w:t xml:space="preserve">. </w:t>
              </w:r>
            </w:ins>
          </w:p>
          <w:p w14:paraId="60CBC500" w14:textId="77777777" w:rsidR="00E115E7" w:rsidRPr="005165D2" w:rsidRDefault="00E115E7" w:rsidP="00E115E7">
            <w:pPr>
              <w:rPr>
                <w:ins w:id="82" w:author="Graham Lear [NESO]" w:date="2025-08-15T17:11:00Z" w16du:dateUtc="2025-08-15T16:11:00Z"/>
              </w:rPr>
            </w:pPr>
            <w:ins w:id="83" w:author="Graham Lear [NESO]" w:date="2025-08-15T17:11:00Z" w16du:dateUtc="2025-08-15T16:11:00Z">
              <w:r w:rsidRPr="00540AC8">
                <w:t xml:space="preserve">This shall cover the period of time from a </w:t>
              </w:r>
              <w:r w:rsidRPr="00540AC8">
                <w:rPr>
                  <w:b/>
                  <w:bCs/>
                </w:rPr>
                <w:t xml:space="preserve">Space Weather Possible Notification </w:t>
              </w:r>
              <w:r w:rsidRPr="00540AC8">
                <w:t xml:space="preserve">being issued (in the future) by </w:t>
              </w:r>
              <w:r w:rsidRPr="00540AC8">
                <w:rPr>
                  <w:b/>
                  <w:bCs/>
                </w:rPr>
                <w:t>The Company</w:t>
              </w:r>
              <w:r w:rsidRPr="00540AC8">
                <w:t xml:space="preserve"> until such time as specified by the </w:t>
              </w:r>
              <w:r w:rsidRPr="00540AC8">
                <w:rPr>
                  <w:b/>
                  <w:bCs/>
                </w:rPr>
                <w:t>Generator,</w:t>
              </w:r>
              <w:r w:rsidRPr="00540AC8">
                <w:t xml:space="preserve"> </w:t>
              </w:r>
              <w:r w:rsidRPr="00540AC8">
                <w:rPr>
                  <w:b/>
                  <w:bCs/>
                </w:rPr>
                <w:t xml:space="preserve">Interconnector Owner </w:t>
              </w:r>
              <w:r w:rsidRPr="00540AC8">
                <w:t>and</w:t>
              </w:r>
              <w:r w:rsidRPr="00540AC8">
                <w:rPr>
                  <w:b/>
                  <w:bCs/>
                </w:rPr>
                <w:t xml:space="preserve"> Restoration Contractor</w:t>
              </w:r>
              <w:r w:rsidRPr="00540AC8">
                <w:t xml:space="preserve"> after either a </w:t>
              </w:r>
              <w:r w:rsidRPr="00540AC8">
                <w:rPr>
                  <w:b/>
                  <w:bCs/>
                </w:rPr>
                <w:t>Space Weather Cessation Notification</w:t>
              </w:r>
              <w:r w:rsidRPr="00540AC8">
                <w:t xml:space="preserve"> or a </w:t>
              </w:r>
              <w:r w:rsidRPr="00540AC8">
                <w:rPr>
                  <w:b/>
                  <w:bCs/>
                </w:rPr>
                <w:t xml:space="preserve">Space Weather Cancellation Notification </w:t>
              </w:r>
              <w:r w:rsidRPr="00540AC8">
                <w:t xml:space="preserve">being issued by </w:t>
              </w:r>
              <w:r w:rsidRPr="00540AC8">
                <w:rPr>
                  <w:b/>
                  <w:bCs/>
                </w:rPr>
                <w:t>The Company</w:t>
              </w:r>
              <w:r w:rsidRPr="00540AC8">
                <w:t xml:space="preserve"> (where the </w:t>
              </w:r>
              <w:r w:rsidRPr="00540AC8">
                <w:rPr>
                  <w:b/>
                  <w:bCs/>
                </w:rPr>
                <w:t>Plant</w:t>
              </w:r>
              <w:r w:rsidRPr="00540AC8">
                <w:t xml:space="preserve"> will continue to be available throughout the period in question).  </w:t>
              </w:r>
            </w:ins>
          </w:p>
          <w:p w14:paraId="7ACF185F" w14:textId="04518465" w:rsidR="00E115E7" w:rsidRPr="00540AC8" w:rsidRDefault="00E115E7" w:rsidP="00E115E7">
            <w:pPr>
              <w:pStyle w:val="TableArial11"/>
              <w:ind w:left="15" w:hanging="15"/>
              <w:rPr>
                <w:ins w:id="84" w:author="Graham Lear [NESO]" w:date="2025-08-15T17:11:00Z" w16du:dateUtc="2025-08-15T16:11:00Z"/>
              </w:rPr>
            </w:pPr>
            <w:ins w:id="85" w:author="Graham Lear [NESO]" w:date="2025-08-15T17:11:00Z" w16du:dateUtc="2025-08-15T16:11:00Z">
              <w:r w:rsidRPr="005165D2">
                <w:t xml:space="preserve">For the avoidance of doubt, this declaration shall; if acted upon by a </w:t>
              </w:r>
              <w:r w:rsidRPr="005165D2">
                <w:rPr>
                  <w:b/>
                  <w:bCs/>
                </w:rPr>
                <w:t xml:space="preserve">Generator </w:t>
              </w:r>
              <w:r>
                <w:t xml:space="preserve">in respect to their </w:t>
              </w:r>
              <w:r w:rsidRPr="3C5F9C9E">
                <w:rPr>
                  <w:b/>
                  <w:bCs/>
                </w:rPr>
                <w:t>Gensets</w:t>
              </w:r>
              <w:r>
                <w:rPr>
                  <w:b/>
                  <w:bCs/>
                </w:rPr>
                <w:t>,</w:t>
              </w:r>
              <w:r w:rsidRPr="005165D2">
                <w:t xml:space="preserve"> </w:t>
              </w:r>
              <w:r w:rsidRPr="005165D2">
                <w:rPr>
                  <w:b/>
                  <w:bCs/>
                </w:rPr>
                <w:t>Interconnector</w:t>
              </w:r>
              <w:r>
                <w:rPr>
                  <w:b/>
                  <w:bCs/>
                </w:rPr>
                <w:t xml:space="preserve"> Owner</w:t>
              </w:r>
              <w:r>
                <w:t xml:space="preserve"> in respect to their </w:t>
              </w:r>
              <w:r>
                <w:rPr>
                  <w:b/>
                  <w:bCs/>
                </w:rPr>
                <w:t xml:space="preserve">Interconnector </w:t>
              </w:r>
              <w:r w:rsidRPr="00540AC8">
                <w:t xml:space="preserve">or </w:t>
              </w:r>
              <w:r>
                <w:rPr>
                  <w:b/>
                  <w:bCs/>
                </w:rPr>
                <w:t xml:space="preserve">Restoration Contractors </w:t>
              </w:r>
              <w:r w:rsidRPr="00540AC8">
                <w:t>in respect to their</w:t>
              </w:r>
              <w:r>
                <w:rPr>
                  <w:b/>
                  <w:bCs/>
                </w:rPr>
                <w:t xml:space="preserve"> Plant</w:t>
              </w:r>
              <w:r>
                <w:t xml:space="preserve"> </w:t>
              </w:r>
              <w:r w:rsidRPr="005165D2">
                <w:rPr>
                  <w:b/>
                  <w:bCs/>
                </w:rPr>
                <w:t>(</w:t>
              </w:r>
              <w:r w:rsidRPr="005165D2">
                <w:t xml:space="preserve">following </w:t>
              </w:r>
              <w:r w:rsidRPr="005165D2">
                <w:rPr>
                  <w:b/>
                  <w:bCs/>
                </w:rPr>
                <w:t>The Company</w:t>
              </w:r>
              <w:r w:rsidRPr="005165D2">
                <w:t xml:space="preserve"> issuing a </w:t>
              </w:r>
              <w:r w:rsidRPr="005165D2">
                <w:rPr>
                  <w:b/>
                  <w:bCs/>
                </w:rPr>
                <w:t>Space Weather Prepare Notification)</w:t>
              </w:r>
              <w:r w:rsidRPr="005165D2">
                <w:t>;</w:t>
              </w:r>
              <w:r w:rsidRPr="005165D2">
                <w:rPr>
                  <w:b/>
                  <w:bCs/>
                </w:rPr>
                <w:t xml:space="preserve"> </w:t>
              </w:r>
              <w:r w:rsidRPr="005165D2">
                <w:t xml:space="preserve">be deemed a </w:t>
              </w:r>
              <w:r w:rsidRPr="005165D2">
                <w:rPr>
                  <w:b/>
                  <w:bCs/>
                </w:rPr>
                <w:t>Planned Outage</w:t>
              </w:r>
              <w:r w:rsidRPr="005165D2">
                <w:t xml:space="preserve">.  </w:t>
              </w:r>
            </w:ins>
          </w:p>
        </w:tc>
      </w:tr>
      <w:tr w:rsidR="00E115E7" w:rsidRPr="007E0B31" w14:paraId="69B9E2A5" w14:textId="77777777" w:rsidTr="00540AC8">
        <w:trPr>
          <w:cantSplit/>
          <w:ins w:id="86" w:author="Graham Lear [NESO]" w:date="2025-08-15T17:11:00Z"/>
        </w:trPr>
        <w:tc>
          <w:tcPr>
            <w:tcW w:w="2884" w:type="dxa"/>
          </w:tcPr>
          <w:p w14:paraId="0BA20AD9" w14:textId="4650BFAD" w:rsidR="00E115E7" w:rsidRPr="00090C5D" w:rsidRDefault="00E115E7" w:rsidP="00E115E7">
            <w:pPr>
              <w:pStyle w:val="Arial11Bold"/>
              <w:rPr>
                <w:ins w:id="87" w:author="Graham Lear [NESO]" w:date="2025-08-15T17:11:00Z" w16du:dateUtc="2025-08-15T16:11:00Z"/>
                <w:bCs/>
              </w:rPr>
            </w:pPr>
            <w:ins w:id="88" w:author="Graham Lear [NESO]" w:date="2025-08-15T17:11:00Z" w16du:dateUtc="2025-08-15T16:11:00Z">
              <w:r w:rsidRPr="00EC334A">
                <w:rPr>
                  <w:bCs/>
                </w:rPr>
                <w:lastRenderedPageBreak/>
                <w:t>Space Weather Possible Notification</w:t>
              </w:r>
            </w:ins>
          </w:p>
        </w:tc>
        <w:tc>
          <w:tcPr>
            <w:tcW w:w="6634" w:type="dxa"/>
          </w:tcPr>
          <w:p w14:paraId="6286D583" w14:textId="5F422C1D" w:rsidR="00E115E7" w:rsidRPr="00540AC8" w:rsidRDefault="00E115E7" w:rsidP="00E115E7">
            <w:pPr>
              <w:pStyle w:val="TableArial11"/>
              <w:ind w:left="15" w:hanging="15"/>
              <w:rPr>
                <w:ins w:id="89" w:author="Graham Lear [NESO]" w:date="2025-08-15T17:11:00Z" w16du:dateUtc="2025-08-15T16:11:00Z"/>
              </w:rPr>
            </w:pPr>
            <w:ins w:id="90" w:author="Graham Lear [NESO]" w:date="2025-08-15T17:11:00Z" w16du:dateUtc="2025-08-15T16:11:00Z">
              <w:r w:rsidRPr="00540AC8">
                <w:t xml:space="preserve">A notification issued by </w:t>
              </w:r>
              <w:r w:rsidRPr="00540AC8">
                <w:rPr>
                  <w:b/>
                  <w:bCs/>
                </w:rPr>
                <w:t>The Company</w:t>
              </w:r>
              <w:r w:rsidRPr="00540AC8">
                <w:t xml:space="preserve"> via the </w:t>
              </w:r>
              <w:r w:rsidRPr="00540AC8">
                <w:rPr>
                  <w:b/>
                  <w:bCs/>
                </w:rPr>
                <w:t>BMRS</w:t>
              </w:r>
              <w:r w:rsidRPr="00540AC8">
                <w:t xml:space="preserve"> (and directly to </w:t>
              </w:r>
              <w:r w:rsidRPr="00540AC8">
                <w:rPr>
                  <w:b/>
                  <w:bCs/>
                </w:rPr>
                <w:t>Control Centres</w:t>
              </w:r>
              <w:r w:rsidRPr="00540AC8">
                <w:t xml:space="preserve">) following </w:t>
              </w:r>
              <w:r w:rsidRPr="00462B86">
                <w:rPr>
                  <w:b/>
                  <w:bCs/>
                </w:rPr>
                <w:t>The Company</w:t>
              </w:r>
              <w:r w:rsidRPr="00462B86">
                <w:t xml:space="preserve"> </w:t>
              </w:r>
              <w:r w:rsidRPr="00540AC8">
                <w:t>being informed by the Met Office of an imminent space weather related activity that is of a nature and anticipated level (</w:t>
              </w:r>
              <w:r>
                <w:t xml:space="preserve">using the Met Office ranking </w:t>
              </w:r>
              <w:r w:rsidRPr="00540AC8">
                <w:t xml:space="preserve">of G5) that warrants </w:t>
              </w:r>
              <w:r w:rsidRPr="00540AC8">
                <w:rPr>
                  <w:b/>
                  <w:bCs/>
                </w:rPr>
                <w:t>The</w:t>
              </w:r>
              <w:r w:rsidRPr="00540AC8">
                <w:t xml:space="preserve"> </w:t>
              </w:r>
              <w:r w:rsidRPr="00540AC8">
                <w:rPr>
                  <w:b/>
                  <w:bCs/>
                </w:rPr>
                <w:t>Company</w:t>
              </w:r>
              <w:r w:rsidRPr="00540AC8">
                <w:t xml:space="preserve"> informing relevant stakeholders for</w:t>
              </w:r>
              <w:r>
                <w:t xml:space="preserve"> their action where required in accordance with </w:t>
              </w:r>
            </w:ins>
            <w:ins w:id="91" w:author="Graham Lear [NESO]" w:date="2025-08-29T14:37:00Z" w16du:dateUtc="2025-08-29T13:37:00Z">
              <w:r w:rsidR="00B15252">
                <w:t>B</w:t>
              </w:r>
            </w:ins>
            <w:ins w:id="92" w:author="Graham Lear [NESO]" w:date="2025-08-15T17:11:00Z" w16du:dateUtc="2025-08-15T16:11:00Z">
              <w:r>
                <w:t>C</w:t>
              </w:r>
            </w:ins>
            <w:ins w:id="93" w:author="Graham Lear [NESO]" w:date="2025-08-29T14:37:00Z" w16du:dateUtc="2025-08-29T13:37:00Z">
              <w:r w:rsidR="00B15252">
                <w:t>1</w:t>
              </w:r>
            </w:ins>
            <w:ins w:id="94" w:author="Graham Lear [NESO]" w:date="2025-08-15T17:11:00Z" w16du:dateUtc="2025-08-15T16:11:00Z">
              <w:r>
                <w:t>.</w:t>
              </w:r>
            </w:ins>
            <w:ins w:id="95" w:author="Graham Lear [NESO]" w:date="2025-08-29T14:37:00Z" w16du:dateUtc="2025-08-29T13:37:00Z">
              <w:r w:rsidR="00B15252">
                <w:t>9</w:t>
              </w:r>
            </w:ins>
            <w:ins w:id="96" w:author="Graham Lear [NESO]" w:date="2025-08-15T17:11:00Z" w16du:dateUtc="2025-08-15T16:11:00Z">
              <w:r>
                <w:t>.</w:t>
              </w:r>
              <w:r w:rsidRPr="00540AC8">
                <w:t xml:space="preserve"> A </w:t>
              </w:r>
              <w:r w:rsidRPr="00540AC8">
                <w:rPr>
                  <w:b/>
                  <w:bCs/>
                </w:rPr>
                <w:t xml:space="preserve">Space Weather Possible Notification </w:t>
              </w:r>
              <w:r w:rsidRPr="00540AC8">
                <w:t xml:space="preserve">is likely to be issued (by </w:t>
              </w:r>
              <w:r w:rsidRPr="00540AC8">
                <w:rPr>
                  <w:b/>
                  <w:bCs/>
                </w:rPr>
                <w:t>The Company</w:t>
              </w:r>
              <w:r w:rsidRPr="00540AC8">
                <w:t xml:space="preserve">) some </w:t>
              </w:r>
              <w:r>
                <w:t>20</w:t>
              </w:r>
              <w:r w:rsidRPr="00540AC8">
                <w:t xml:space="preserve"> to </w:t>
              </w:r>
              <w:r>
                <w:t>60</w:t>
              </w:r>
              <w:r w:rsidRPr="00540AC8">
                <w:t xml:space="preserve"> minutes ahead of a space weather event being forecast to impact the </w:t>
              </w:r>
              <w:r w:rsidRPr="00540AC8">
                <w:rPr>
                  <w:b/>
                  <w:bCs/>
                </w:rPr>
                <w:t>NETS</w:t>
              </w:r>
              <w:r w:rsidRPr="00540AC8">
                <w:t>.</w:t>
              </w:r>
            </w:ins>
          </w:p>
        </w:tc>
      </w:tr>
      <w:tr w:rsidR="00E115E7" w:rsidRPr="007E0B31" w14:paraId="7267406B" w14:textId="77777777" w:rsidTr="00540AC8">
        <w:trPr>
          <w:cantSplit/>
          <w:ins w:id="97" w:author="Graham Lear [NESO]" w:date="2025-08-15T17:11:00Z"/>
        </w:trPr>
        <w:tc>
          <w:tcPr>
            <w:tcW w:w="2884" w:type="dxa"/>
          </w:tcPr>
          <w:p w14:paraId="60943872" w14:textId="0F181EF2" w:rsidR="00E115E7" w:rsidRPr="00090C5D" w:rsidRDefault="00E115E7" w:rsidP="00E115E7">
            <w:pPr>
              <w:pStyle w:val="Arial11Bold"/>
              <w:rPr>
                <w:ins w:id="98" w:author="Graham Lear [NESO]" w:date="2025-08-15T17:11:00Z" w16du:dateUtc="2025-08-15T16:11:00Z"/>
                <w:bCs/>
              </w:rPr>
            </w:pPr>
            <w:ins w:id="99" w:author="Graham Lear [NESO]" w:date="2025-08-15T17:11:00Z" w16du:dateUtc="2025-08-15T16:11:00Z">
              <w:r w:rsidRPr="00090C5D">
                <w:rPr>
                  <w:bCs/>
                </w:rPr>
                <w:t>Space Weather Prepare Notification</w:t>
              </w:r>
            </w:ins>
          </w:p>
        </w:tc>
        <w:tc>
          <w:tcPr>
            <w:tcW w:w="6634" w:type="dxa"/>
          </w:tcPr>
          <w:p w14:paraId="3146563D" w14:textId="15226ECA" w:rsidR="00E115E7" w:rsidRPr="00540AC8" w:rsidRDefault="00E115E7" w:rsidP="00E115E7">
            <w:pPr>
              <w:pStyle w:val="TableArial11"/>
              <w:ind w:left="15" w:hanging="15"/>
              <w:rPr>
                <w:ins w:id="100" w:author="Graham Lear [NESO]" w:date="2025-08-15T17:11:00Z" w16du:dateUtc="2025-08-15T16:11:00Z"/>
              </w:rPr>
            </w:pPr>
            <w:ins w:id="101" w:author="Graham Lear [NESO]" w:date="2025-08-15T17:11:00Z" w16du:dateUtc="2025-08-15T16:11:00Z">
              <w:r w:rsidRPr="00540AC8">
                <w:t xml:space="preserve">A notification issued by </w:t>
              </w:r>
              <w:r w:rsidRPr="00540AC8">
                <w:rPr>
                  <w:b/>
                  <w:bCs/>
                </w:rPr>
                <w:t>The Company</w:t>
              </w:r>
              <w:r w:rsidRPr="00540AC8">
                <w:t xml:space="preserve"> via the </w:t>
              </w:r>
              <w:r w:rsidRPr="00540AC8">
                <w:rPr>
                  <w:b/>
                  <w:bCs/>
                </w:rPr>
                <w:t>BMRS</w:t>
              </w:r>
              <w:r w:rsidRPr="00540AC8">
                <w:t xml:space="preserve"> (and directly to </w:t>
              </w:r>
              <w:r w:rsidRPr="00540AC8">
                <w:rPr>
                  <w:b/>
                  <w:bCs/>
                </w:rPr>
                <w:t>Control Centres</w:t>
              </w:r>
              <w:r w:rsidRPr="00540AC8">
                <w:t xml:space="preserve">) following </w:t>
              </w:r>
              <w:r w:rsidRPr="00462B86">
                <w:rPr>
                  <w:b/>
                  <w:bCs/>
                </w:rPr>
                <w:t>The Company</w:t>
              </w:r>
              <w:r w:rsidRPr="00462B86">
                <w:t xml:space="preserve"> </w:t>
              </w:r>
              <w:r w:rsidRPr="00540AC8">
                <w:t>being informed by the Met Office of space weather related activity that is of a nature and anticipated level (</w:t>
              </w:r>
              <w:r>
                <w:t xml:space="preserve">using the Met office ranking of </w:t>
              </w:r>
              <w:r w:rsidRPr="00540AC8">
                <w:t xml:space="preserve">G5) that warrants </w:t>
              </w:r>
              <w:r w:rsidRPr="00540AC8">
                <w:rPr>
                  <w:b/>
                  <w:bCs/>
                </w:rPr>
                <w:t>The</w:t>
              </w:r>
              <w:r w:rsidRPr="00540AC8">
                <w:t xml:space="preserve"> </w:t>
              </w:r>
              <w:r w:rsidRPr="00540AC8">
                <w:rPr>
                  <w:b/>
                  <w:bCs/>
                </w:rPr>
                <w:t>Company</w:t>
              </w:r>
              <w:r w:rsidRPr="00540AC8">
                <w:t xml:space="preserve"> informing relevant stakeholders for their preparation purposes</w:t>
              </w:r>
              <w:r>
                <w:t xml:space="preserve">, including but not limited to their action required in accordance with </w:t>
              </w:r>
            </w:ins>
            <w:ins w:id="102" w:author="Graham Lear [NESO]" w:date="2025-08-29T14:37:00Z" w16du:dateUtc="2025-08-29T13:37:00Z">
              <w:r w:rsidR="00B15252">
                <w:t>B</w:t>
              </w:r>
            </w:ins>
            <w:ins w:id="103" w:author="Graham Lear [NESO]" w:date="2025-08-15T17:11:00Z" w16du:dateUtc="2025-08-15T16:11:00Z">
              <w:r>
                <w:t>C</w:t>
              </w:r>
            </w:ins>
            <w:ins w:id="104" w:author="Graham Lear [NESO]" w:date="2025-08-29T14:37:00Z" w16du:dateUtc="2025-08-29T13:37:00Z">
              <w:r w:rsidR="00B15252">
                <w:t>1</w:t>
              </w:r>
            </w:ins>
            <w:ins w:id="105" w:author="Graham Lear [NESO]" w:date="2025-08-15T17:11:00Z" w16du:dateUtc="2025-08-15T16:11:00Z">
              <w:r>
                <w:t>.</w:t>
              </w:r>
            </w:ins>
            <w:ins w:id="106" w:author="Graham Lear [NESO]" w:date="2025-08-29T14:37:00Z" w16du:dateUtc="2025-08-29T13:37:00Z">
              <w:r w:rsidR="00B15252">
                <w:t>9</w:t>
              </w:r>
            </w:ins>
            <w:ins w:id="107" w:author="Graham Lear [NESO]" w:date="2025-08-15T17:11:00Z" w16du:dateUtc="2025-08-15T16:11:00Z">
              <w:r w:rsidRPr="00540AC8">
                <w:t xml:space="preserve">.  A </w:t>
              </w:r>
              <w:r w:rsidRPr="00540AC8">
                <w:rPr>
                  <w:b/>
                  <w:bCs/>
                </w:rPr>
                <w:t xml:space="preserve">Space Weather Prepare Notification </w:t>
              </w:r>
              <w:r w:rsidRPr="00540AC8">
                <w:t xml:space="preserve">is likely to be issued (by </w:t>
              </w:r>
              <w:r w:rsidRPr="00540AC8">
                <w:rPr>
                  <w:b/>
                  <w:bCs/>
                </w:rPr>
                <w:t>The Company</w:t>
              </w:r>
              <w:r w:rsidRPr="00540AC8">
                <w:t xml:space="preserve">) some </w:t>
              </w:r>
              <w:r>
                <w:t>12</w:t>
              </w:r>
              <w:r w:rsidRPr="00540AC8">
                <w:t xml:space="preserve"> to </w:t>
              </w:r>
              <w:r>
                <w:t>36</w:t>
              </w:r>
              <w:r w:rsidRPr="00540AC8">
                <w:t xml:space="preserve"> hours ahead of a space weather event being forecast to impact the </w:t>
              </w:r>
              <w:r w:rsidRPr="00540AC8">
                <w:rPr>
                  <w:b/>
                  <w:bCs/>
                </w:rPr>
                <w:t>NETS</w:t>
              </w:r>
              <w:r w:rsidRPr="00540AC8">
                <w:t>.</w:t>
              </w:r>
            </w:ins>
          </w:p>
        </w:tc>
      </w:tr>
      <w:tr w:rsidR="00E115E7" w:rsidRPr="007E0B31" w14:paraId="7573FBB9" w14:textId="77777777" w:rsidTr="0DEE1E6E">
        <w:trPr>
          <w:cantSplit/>
        </w:trPr>
        <w:tc>
          <w:tcPr>
            <w:tcW w:w="2884" w:type="dxa"/>
          </w:tcPr>
          <w:p w14:paraId="762A4B06" w14:textId="5DB3B8C0" w:rsidR="00E115E7" w:rsidRPr="007E0B31" w:rsidRDefault="00E115E7" w:rsidP="00E115E7">
            <w:pPr>
              <w:pStyle w:val="Arial11Bold"/>
              <w:rPr>
                <w:rFonts w:cs="Arial"/>
              </w:rPr>
            </w:pPr>
            <w:r w:rsidRPr="007E0B31">
              <w:rPr>
                <w:rFonts w:cs="Arial"/>
              </w:rPr>
              <w:t>Speeder Motor Setting Range</w:t>
            </w:r>
          </w:p>
        </w:tc>
        <w:tc>
          <w:tcPr>
            <w:tcW w:w="6634" w:type="dxa"/>
          </w:tcPr>
          <w:p w14:paraId="4F8D293D" w14:textId="77777777" w:rsidR="00E115E7" w:rsidRPr="007E0B31" w:rsidRDefault="00E115E7" w:rsidP="00E115E7">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115E7" w:rsidRPr="007E0B31" w14:paraId="04280D98" w14:textId="77777777" w:rsidTr="0DEE1E6E">
        <w:trPr>
          <w:cantSplit/>
        </w:trPr>
        <w:tc>
          <w:tcPr>
            <w:tcW w:w="2884" w:type="dxa"/>
          </w:tcPr>
          <w:p w14:paraId="7D8CDDFE" w14:textId="77777777" w:rsidR="00E115E7" w:rsidRPr="007E0B31" w:rsidRDefault="00E115E7" w:rsidP="00E115E7">
            <w:pPr>
              <w:pStyle w:val="Arial11Bold"/>
              <w:rPr>
                <w:rFonts w:cs="Arial"/>
              </w:rPr>
            </w:pPr>
            <w:r w:rsidRPr="007E0B31">
              <w:rPr>
                <w:rFonts w:cs="Arial"/>
              </w:rPr>
              <w:t>SPT</w:t>
            </w:r>
          </w:p>
        </w:tc>
        <w:tc>
          <w:tcPr>
            <w:tcW w:w="6634" w:type="dxa"/>
          </w:tcPr>
          <w:p w14:paraId="202D47CC" w14:textId="77777777" w:rsidR="00E115E7" w:rsidRPr="007E0B31" w:rsidRDefault="00E115E7" w:rsidP="00E115E7">
            <w:pPr>
              <w:pStyle w:val="TableArial11"/>
              <w:rPr>
                <w:rFonts w:cs="Arial"/>
              </w:rPr>
            </w:pPr>
            <w:r w:rsidRPr="007E0B31">
              <w:rPr>
                <w:rFonts w:cs="Arial"/>
              </w:rPr>
              <w:t>SP Transmission Limited</w:t>
            </w:r>
            <w:r>
              <w:rPr>
                <w:rFonts w:cs="Arial"/>
              </w:rPr>
              <w:t xml:space="preserve"> plc</w:t>
            </w:r>
          </w:p>
        </w:tc>
      </w:tr>
      <w:tr w:rsidR="00E115E7" w:rsidRPr="007E0B31" w14:paraId="2DA67376" w14:textId="77777777" w:rsidTr="0DEE1E6E">
        <w:trPr>
          <w:cantSplit/>
        </w:trPr>
        <w:tc>
          <w:tcPr>
            <w:tcW w:w="2884" w:type="dxa"/>
          </w:tcPr>
          <w:p w14:paraId="22F630E2" w14:textId="084D3F3B" w:rsidR="00E115E7" w:rsidRPr="004F1DF0" w:rsidRDefault="00E115E7" w:rsidP="00E115E7">
            <w:pPr>
              <w:rPr>
                <w:b/>
              </w:rPr>
            </w:pPr>
            <w:r w:rsidRPr="004F1DF0">
              <w:rPr>
                <w:rFonts w:cs="Arial"/>
                <w:b/>
              </w:rPr>
              <w:t>Standard Contract Terms</w:t>
            </w:r>
          </w:p>
        </w:tc>
        <w:tc>
          <w:tcPr>
            <w:tcW w:w="6634" w:type="dxa"/>
          </w:tcPr>
          <w:p w14:paraId="5D840AFD" w14:textId="4E3A5439" w:rsidR="00E115E7" w:rsidRPr="00DD7E1A" w:rsidRDefault="00E115E7" w:rsidP="00E115E7">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115E7" w:rsidRPr="007E0B31" w14:paraId="67A0366B" w14:textId="77777777" w:rsidTr="0DEE1E6E">
        <w:trPr>
          <w:cantSplit/>
        </w:trPr>
        <w:tc>
          <w:tcPr>
            <w:tcW w:w="2884" w:type="dxa"/>
          </w:tcPr>
          <w:p w14:paraId="0F9E2157" w14:textId="5498E044" w:rsidR="00E115E7" w:rsidRDefault="00E115E7" w:rsidP="00E115E7">
            <w:pPr>
              <w:pStyle w:val="Arial11Bold"/>
              <w:rPr>
                <w:rFonts w:cs="Arial"/>
              </w:rPr>
            </w:pPr>
            <w:r w:rsidRPr="007E0B31">
              <w:rPr>
                <w:rFonts w:cs="Arial"/>
              </w:rPr>
              <w:t>Standard Modifications</w:t>
            </w:r>
          </w:p>
          <w:p w14:paraId="07E084EC" w14:textId="7E4794BD" w:rsidR="00E115E7" w:rsidRPr="00FB43E1" w:rsidRDefault="00E115E7" w:rsidP="00E115E7"/>
        </w:tc>
        <w:tc>
          <w:tcPr>
            <w:tcW w:w="6634" w:type="dxa"/>
          </w:tcPr>
          <w:p w14:paraId="46989946" w14:textId="77777777" w:rsidR="00E115E7" w:rsidRPr="005C20E3" w:rsidRDefault="00E115E7" w:rsidP="00E115E7">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115E7" w:rsidRPr="007E0B31" w:rsidRDefault="00E115E7" w:rsidP="00E115E7">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115E7" w:rsidRPr="007E0B31" w14:paraId="0BE680B8" w14:textId="77777777" w:rsidTr="0DEE1E6E">
        <w:trPr>
          <w:cantSplit/>
        </w:trPr>
        <w:tc>
          <w:tcPr>
            <w:tcW w:w="2884" w:type="dxa"/>
          </w:tcPr>
          <w:p w14:paraId="08548C67" w14:textId="77777777" w:rsidR="00E115E7" w:rsidRPr="007E0B31" w:rsidRDefault="00E115E7" w:rsidP="00E115E7">
            <w:pPr>
              <w:pStyle w:val="Arial11Bold"/>
              <w:rPr>
                <w:rFonts w:cs="Arial"/>
              </w:rPr>
            </w:pPr>
            <w:r w:rsidRPr="007E0B31">
              <w:rPr>
                <w:rFonts w:cs="Arial"/>
              </w:rPr>
              <w:t>Standard Planning Data</w:t>
            </w:r>
          </w:p>
        </w:tc>
        <w:tc>
          <w:tcPr>
            <w:tcW w:w="6634" w:type="dxa"/>
          </w:tcPr>
          <w:p w14:paraId="2E9B039E" w14:textId="4F20BEE7" w:rsidR="00E115E7" w:rsidRPr="007E0B31" w:rsidRDefault="00E115E7" w:rsidP="00E115E7">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115E7" w:rsidRPr="007E0B31" w14:paraId="50C48905" w14:textId="77777777" w:rsidTr="0DEE1E6E">
        <w:trPr>
          <w:cantSplit/>
        </w:trPr>
        <w:tc>
          <w:tcPr>
            <w:tcW w:w="2884" w:type="dxa"/>
          </w:tcPr>
          <w:p w14:paraId="2AB06ACF" w14:textId="35A4C384" w:rsidR="00E115E7" w:rsidRPr="007E0B31" w:rsidRDefault="00E115E7" w:rsidP="00E115E7">
            <w:pPr>
              <w:pStyle w:val="Arial11Bold"/>
              <w:rPr>
                <w:rFonts w:cs="Arial"/>
              </w:rPr>
            </w:pPr>
            <w:r>
              <w:rPr>
                <w:rFonts w:cs="Arial"/>
              </w:rPr>
              <w:t>Standard Product</w:t>
            </w:r>
          </w:p>
        </w:tc>
        <w:tc>
          <w:tcPr>
            <w:tcW w:w="6634" w:type="dxa"/>
          </w:tcPr>
          <w:p w14:paraId="4CFE3F05" w14:textId="3648906A" w:rsidR="00E115E7" w:rsidRPr="007E0B31" w:rsidRDefault="00E115E7" w:rsidP="00E115E7">
            <w:pPr>
              <w:pStyle w:val="TableArial11"/>
              <w:rPr>
                <w:rFonts w:cs="Arial"/>
              </w:rPr>
            </w:pPr>
            <w:r>
              <w:rPr>
                <w:rFonts w:cs="Arial"/>
              </w:rPr>
              <w:t>Means a harmonised balancing product defined by all EU TSOs for the exchange of balance services.</w:t>
            </w:r>
          </w:p>
        </w:tc>
      </w:tr>
      <w:tr w:rsidR="00E115E7" w:rsidRPr="007E0B31" w14:paraId="4044E3F1" w14:textId="77777777" w:rsidTr="0DEE1E6E">
        <w:trPr>
          <w:cantSplit/>
        </w:trPr>
        <w:tc>
          <w:tcPr>
            <w:tcW w:w="2884" w:type="dxa"/>
          </w:tcPr>
          <w:p w14:paraId="1595BA77" w14:textId="0A36263B" w:rsidR="00E115E7" w:rsidRPr="007E0B31" w:rsidRDefault="00E115E7" w:rsidP="00E115E7">
            <w:pPr>
              <w:pStyle w:val="Arial11Bold"/>
              <w:rPr>
                <w:rFonts w:cs="Arial"/>
              </w:rPr>
            </w:pPr>
            <w:r>
              <w:rPr>
                <w:rFonts w:cs="Arial"/>
              </w:rPr>
              <w:t>Specific Product</w:t>
            </w:r>
          </w:p>
        </w:tc>
        <w:tc>
          <w:tcPr>
            <w:tcW w:w="6634" w:type="dxa"/>
          </w:tcPr>
          <w:p w14:paraId="2C1F1A68" w14:textId="18D90CF3" w:rsidR="00E115E7" w:rsidRPr="007E0B31" w:rsidRDefault="00E115E7" w:rsidP="00E115E7">
            <w:pPr>
              <w:pStyle w:val="TableArial11"/>
              <w:rPr>
                <w:rFonts w:cs="Arial"/>
              </w:rPr>
            </w:pPr>
            <w:r>
              <w:rPr>
                <w:rFonts w:cs="Arial"/>
              </w:rPr>
              <w:t>Means in the context of Balancing Services a product that is not a standard product.</w:t>
            </w:r>
          </w:p>
        </w:tc>
      </w:tr>
      <w:tr w:rsidR="00E115E7" w:rsidRPr="007E0B31" w14:paraId="72218AE6" w14:textId="77777777" w:rsidTr="0DEE1E6E">
        <w:trPr>
          <w:cantSplit/>
        </w:trPr>
        <w:tc>
          <w:tcPr>
            <w:tcW w:w="2884" w:type="dxa"/>
          </w:tcPr>
          <w:p w14:paraId="24E4CECA" w14:textId="77777777" w:rsidR="00E115E7" w:rsidRPr="007E0B31" w:rsidRDefault="00E115E7" w:rsidP="00E115E7">
            <w:pPr>
              <w:pStyle w:val="Arial11Bold"/>
              <w:rPr>
                <w:rFonts w:cs="Arial"/>
              </w:rPr>
            </w:pPr>
            <w:r w:rsidRPr="007E0B31">
              <w:rPr>
                <w:rFonts w:cs="Arial"/>
              </w:rPr>
              <w:t>Start Time</w:t>
            </w:r>
          </w:p>
        </w:tc>
        <w:tc>
          <w:tcPr>
            <w:tcW w:w="6634" w:type="dxa"/>
          </w:tcPr>
          <w:p w14:paraId="78DDDAD8" w14:textId="508DFE7C" w:rsidR="00E115E7" w:rsidRPr="007E0B31" w:rsidRDefault="00E115E7" w:rsidP="00E115E7">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115E7" w:rsidRPr="007E0B31" w14:paraId="763B02FF" w14:textId="77777777" w:rsidTr="0DEE1E6E">
        <w:trPr>
          <w:cantSplit/>
        </w:trPr>
        <w:tc>
          <w:tcPr>
            <w:tcW w:w="2884" w:type="dxa"/>
          </w:tcPr>
          <w:p w14:paraId="0BDA9245" w14:textId="77777777" w:rsidR="00E115E7" w:rsidRPr="007E0B31" w:rsidRDefault="00E115E7" w:rsidP="00E115E7">
            <w:pPr>
              <w:pStyle w:val="Arial11Bold"/>
              <w:rPr>
                <w:rFonts w:cs="Arial"/>
              </w:rPr>
            </w:pPr>
            <w:r w:rsidRPr="007E0B31">
              <w:rPr>
                <w:rFonts w:cs="Arial"/>
              </w:rPr>
              <w:lastRenderedPageBreak/>
              <w:t>Start-Up</w:t>
            </w:r>
          </w:p>
        </w:tc>
        <w:tc>
          <w:tcPr>
            <w:tcW w:w="6634" w:type="dxa"/>
          </w:tcPr>
          <w:p w14:paraId="4FEE3525" w14:textId="0B945479" w:rsidR="00E115E7" w:rsidRPr="000B675D" w:rsidRDefault="00E115E7" w:rsidP="00E115E7">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115E7" w:rsidRPr="00020048" w:rsidRDefault="00E115E7" w:rsidP="00E115E7">
            <w:pPr>
              <w:pStyle w:val="Default"/>
              <w:jc w:val="both"/>
              <w:rPr>
                <w:sz w:val="20"/>
                <w:szCs w:val="20"/>
              </w:rPr>
            </w:pPr>
          </w:p>
          <w:p w14:paraId="5B2A0628" w14:textId="4DE42AEA" w:rsidR="00E115E7" w:rsidRPr="00020048" w:rsidRDefault="00E115E7" w:rsidP="00E115E7">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115E7" w:rsidRPr="007E0B31" w14:paraId="62345A33" w14:textId="77777777" w:rsidTr="0DEE1E6E">
        <w:trPr>
          <w:cantSplit/>
        </w:trPr>
        <w:tc>
          <w:tcPr>
            <w:tcW w:w="2884" w:type="dxa"/>
          </w:tcPr>
          <w:p w14:paraId="50EEE201" w14:textId="77777777" w:rsidR="00E115E7" w:rsidRPr="007E0B31" w:rsidRDefault="00E115E7" w:rsidP="00E115E7">
            <w:pPr>
              <w:pStyle w:val="Arial11Bold"/>
              <w:rPr>
                <w:rFonts w:cs="Arial"/>
              </w:rPr>
            </w:pPr>
            <w:r w:rsidRPr="007E0B31">
              <w:rPr>
                <w:rFonts w:cs="Arial"/>
              </w:rPr>
              <w:t>Statement of Readiness</w:t>
            </w:r>
          </w:p>
        </w:tc>
        <w:tc>
          <w:tcPr>
            <w:tcW w:w="6634" w:type="dxa"/>
          </w:tcPr>
          <w:p w14:paraId="77611375" w14:textId="77777777" w:rsidR="00E115E7" w:rsidRPr="007E0B31" w:rsidRDefault="00E115E7" w:rsidP="00E115E7">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115E7" w:rsidRPr="007E0B31" w14:paraId="1419E7F2" w14:textId="77777777" w:rsidTr="0DEE1E6E">
        <w:trPr>
          <w:cantSplit/>
        </w:trPr>
        <w:tc>
          <w:tcPr>
            <w:tcW w:w="2884" w:type="dxa"/>
          </w:tcPr>
          <w:p w14:paraId="0D75498C" w14:textId="77777777" w:rsidR="00E115E7" w:rsidRPr="007E0B31" w:rsidRDefault="00E115E7" w:rsidP="00E115E7">
            <w:pPr>
              <w:pStyle w:val="Arial11Bold"/>
              <w:rPr>
                <w:rFonts w:cs="Arial"/>
              </w:rPr>
            </w:pPr>
            <w:r w:rsidRPr="007E0B31">
              <w:rPr>
                <w:rFonts w:cs="Arial"/>
              </w:rPr>
              <w:t>Station Board</w:t>
            </w:r>
          </w:p>
        </w:tc>
        <w:tc>
          <w:tcPr>
            <w:tcW w:w="6634" w:type="dxa"/>
          </w:tcPr>
          <w:p w14:paraId="67932C5D" w14:textId="77777777" w:rsidR="00E115E7" w:rsidRPr="007E0B31" w:rsidRDefault="00E115E7" w:rsidP="00E115E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115E7" w:rsidRPr="007E0B31" w14:paraId="600D28C8" w14:textId="77777777" w:rsidTr="0DEE1E6E">
        <w:trPr>
          <w:cantSplit/>
        </w:trPr>
        <w:tc>
          <w:tcPr>
            <w:tcW w:w="2884" w:type="dxa"/>
          </w:tcPr>
          <w:p w14:paraId="40E3E191" w14:textId="77777777" w:rsidR="00E115E7" w:rsidRPr="007E0B31" w:rsidRDefault="00E115E7" w:rsidP="00E115E7">
            <w:pPr>
              <w:pStyle w:val="Arial11Bold"/>
              <w:rPr>
                <w:rFonts w:cs="Arial"/>
              </w:rPr>
            </w:pPr>
            <w:r w:rsidRPr="007E0B31">
              <w:rPr>
                <w:rFonts w:cs="Arial"/>
              </w:rPr>
              <w:t>Station Transformer</w:t>
            </w:r>
          </w:p>
        </w:tc>
        <w:tc>
          <w:tcPr>
            <w:tcW w:w="6634" w:type="dxa"/>
          </w:tcPr>
          <w:p w14:paraId="0151496D" w14:textId="77777777" w:rsidR="00E115E7" w:rsidRPr="007E0B31" w:rsidRDefault="00E115E7" w:rsidP="00E115E7">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115E7" w:rsidRPr="007E0B31" w:rsidRDefault="00E115E7" w:rsidP="00E115E7">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115E7" w:rsidRPr="007E0B31" w14:paraId="7EF10FB5" w14:textId="77777777" w:rsidTr="0DEE1E6E">
        <w:trPr>
          <w:cantSplit/>
        </w:trPr>
        <w:tc>
          <w:tcPr>
            <w:tcW w:w="2884" w:type="dxa"/>
          </w:tcPr>
          <w:p w14:paraId="73E257B8" w14:textId="77777777" w:rsidR="00E115E7" w:rsidRPr="007E0B31" w:rsidRDefault="00E115E7" w:rsidP="00E115E7">
            <w:pPr>
              <w:pStyle w:val="Arial11Bold"/>
              <w:rPr>
                <w:rFonts w:cs="Arial"/>
              </w:rPr>
            </w:pPr>
            <w:r w:rsidRPr="007E0B31">
              <w:rPr>
                <w:rFonts w:cs="Arial"/>
              </w:rPr>
              <w:t>STC Committee</w:t>
            </w:r>
          </w:p>
        </w:tc>
        <w:tc>
          <w:tcPr>
            <w:tcW w:w="6634" w:type="dxa"/>
          </w:tcPr>
          <w:p w14:paraId="4D4C3098" w14:textId="77777777" w:rsidR="00E115E7" w:rsidRPr="007E0B31" w:rsidRDefault="00E115E7" w:rsidP="00E115E7">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115E7" w:rsidRPr="007E0B31" w14:paraId="2E35A53F" w14:textId="77777777" w:rsidTr="0DEE1E6E">
        <w:trPr>
          <w:cantSplit/>
        </w:trPr>
        <w:tc>
          <w:tcPr>
            <w:tcW w:w="2884" w:type="dxa"/>
          </w:tcPr>
          <w:p w14:paraId="00F48074" w14:textId="77777777" w:rsidR="00E115E7" w:rsidRPr="007E0B31" w:rsidRDefault="00E115E7" w:rsidP="00E115E7">
            <w:pPr>
              <w:pStyle w:val="Arial11Bold"/>
              <w:rPr>
                <w:rFonts w:cs="Arial"/>
              </w:rPr>
            </w:pPr>
            <w:r w:rsidRPr="007E0B31">
              <w:rPr>
                <w:rFonts w:cs="Arial"/>
              </w:rPr>
              <w:t>Steam Unit</w:t>
            </w:r>
          </w:p>
        </w:tc>
        <w:tc>
          <w:tcPr>
            <w:tcW w:w="6634" w:type="dxa"/>
          </w:tcPr>
          <w:p w14:paraId="3EF0929F" w14:textId="77777777" w:rsidR="00E115E7" w:rsidRPr="007E0B31" w:rsidRDefault="00E115E7" w:rsidP="00E115E7">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115E7" w:rsidRPr="007E0B31" w14:paraId="79BC204A" w14:textId="77777777" w:rsidTr="0DEE1E6E">
        <w:trPr>
          <w:cantSplit/>
        </w:trPr>
        <w:tc>
          <w:tcPr>
            <w:tcW w:w="2884" w:type="dxa"/>
          </w:tcPr>
          <w:p w14:paraId="6442283E" w14:textId="77777777" w:rsidR="00E115E7" w:rsidRPr="007E0B31" w:rsidRDefault="00E115E7" w:rsidP="00E115E7">
            <w:pPr>
              <w:pStyle w:val="Arial11Bold"/>
              <w:rPr>
                <w:rFonts w:cs="Arial"/>
              </w:rPr>
            </w:pPr>
            <w:r>
              <w:t>Storage User</w:t>
            </w:r>
          </w:p>
        </w:tc>
        <w:tc>
          <w:tcPr>
            <w:tcW w:w="6634" w:type="dxa"/>
          </w:tcPr>
          <w:p w14:paraId="590EC982" w14:textId="77777777" w:rsidR="00E115E7" w:rsidRDefault="00E115E7" w:rsidP="00E115E7">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E115E7" w:rsidRDefault="00E115E7" w:rsidP="00E115E7">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E115E7" w:rsidRPr="007E0B31" w:rsidRDefault="00E115E7" w:rsidP="00E115E7">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115E7" w:rsidRPr="007E0B31" w14:paraId="00A4A935" w14:textId="77777777" w:rsidTr="0DEE1E6E">
        <w:trPr>
          <w:cantSplit/>
        </w:trPr>
        <w:tc>
          <w:tcPr>
            <w:tcW w:w="2884" w:type="dxa"/>
          </w:tcPr>
          <w:p w14:paraId="5B112BC4" w14:textId="77777777" w:rsidR="00E115E7" w:rsidRPr="007E0B31" w:rsidRDefault="00E115E7" w:rsidP="00E115E7">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E115E7" w:rsidRPr="007E0B31" w:rsidRDefault="00E115E7" w:rsidP="00E115E7">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115E7" w:rsidRPr="007E0B31" w14:paraId="69833897" w14:textId="77777777" w:rsidTr="0DEE1E6E">
        <w:trPr>
          <w:cantSplit/>
        </w:trPr>
        <w:tc>
          <w:tcPr>
            <w:tcW w:w="2884" w:type="dxa"/>
          </w:tcPr>
          <w:p w14:paraId="47FBFB0B" w14:textId="77777777" w:rsidR="00E115E7" w:rsidRPr="007E0B31" w:rsidRDefault="00E115E7" w:rsidP="00E115E7">
            <w:pPr>
              <w:pStyle w:val="Arial11Bold"/>
              <w:rPr>
                <w:rFonts w:cs="Arial"/>
              </w:rPr>
            </w:pPr>
            <w:r w:rsidRPr="007E0B31">
              <w:rPr>
                <w:rFonts w:cs="Arial"/>
              </w:rPr>
              <w:t>Substantial Modification</w:t>
            </w:r>
          </w:p>
        </w:tc>
        <w:tc>
          <w:tcPr>
            <w:tcW w:w="6634" w:type="dxa"/>
          </w:tcPr>
          <w:p w14:paraId="28DAB5F5" w14:textId="1B8D727B" w:rsidR="00E115E7" w:rsidRPr="007E0B31" w:rsidRDefault="00E115E7" w:rsidP="00E115E7">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115E7" w:rsidRPr="007E0B31" w14:paraId="3B41007D" w14:textId="77777777" w:rsidTr="0DEE1E6E">
        <w:trPr>
          <w:cantSplit/>
        </w:trPr>
        <w:tc>
          <w:tcPr>
            <w:tcW w:w="2884" w:type="dxa"/>
          </w:tcPr>
          <w:p w14:paraId="6A1EE8B9" w14:textId="77777777" w:rsidR="00E115E7" w:rsidRPr="007E0B31" w:rsidRDefault="00E115E7" w:rsidP="00E115E7">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E115E7" w:rsidRPr="007E0B31" w:rsidRDefault="00E115E7" w:rsidP="00E115E7">
            <w:pPr>
              <w:pStyle w:val="TableArial11"/>
              <w:rPr>
                <w:rFonts w:cs="Arial"/>
              </w:rPr>
            </w:pPr>
            <w:r w:rsidRPr="007E0B31">
              <w:rPr>
                <w:rFonts w:cs="Arial"/>
              </w:rPr>
              <w:t>Any voltage greater than 200kV.</w:t>
            </w:r>
          </w:p>
        </w:tc>
      </w:tr>
      <w:tr w:rsidR="00E115E7" w:rsidRPr="007E0B31" w14:paraId="207CFB67" w14:textId="77777777" w:rsidTr="0DEE1E6E">
        <w:trPr>
          <w:cantSplit/>
        </w:trPr>
        <w:tc>
          <w:tcPr>
            <w:tcW w:w="2884" w:type="dxa"/>
          </w:tcPr>
          <w:p w14:paraId="47BC84B1" w14:textId="77777777" w:rsidR="00E115E7" w:rsidRPr="007E0B31" w:rsidRDefault="00E115E7" w:rsidP="00E115E7">
            <w:pPr>
              <w:pStyle w:val="Arial11Bold"/>
              <w:rPr>
                <w:rFonts w:cs="Arial"/>
              </w:rPr>
            </w:pPr>
            <w:r w:rsidRPr="007E0B31">
              <w:rPr>
                <w:rFonts w:cs="Arial"/>
              </w:rPr>
              <w:t>Supplier</w:t>
            </w:r>
          </w:p>
        </w:tc>
        <w:tc>
          <w:tcPr>
            <w:tcW w:w="6634" w:type="dxa"/>
          </w:tcPr>
          <w:p w14:paraId="263B4681" w14:textId="77777777" w:rsidR="00E115E7" w:rsidRPr="007E0B31" w:rsidRDefault="00E115E7" w:rsidP="00E115E7">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E115E7" w:rsidRPr="00EE567A" w:rsidRDefault="00E115E7" w:rsidP="00E115E7">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115E7" w:rsidRPr="007E0B31" w14:paraId="17F58A80" w14:textId="77777777" w:rsidTr="0DEE1E6E">
        <w:trPr>
          <w:cantSplit/>
        </w:trPr>
        <w:tc>
          <w:tcPr>
            <w:tcW w:w="2884" w:type="dxa"/>
          </w:tcPr>
          <w:p w14:paraId="75C55EEE" w14:textId="77777777" w:rsidR="00E115E7" w:rsidRPr="007E0B31" w:rsidRDefault="00E115E7" w:rsidP="00E115E7">
            <w:pPr>
              <w:pStyle w:val="Arial11Bold"/>
              <w:rPr>
                <w:rFonts w:cs="Arial"/>
              </w:rPr>
            </w:pPr>
            <w:r w:rsidRPr="007E0B31">
              <w:rPr>
                <w:rFonts w:cs="Arial"/>
              </w:rPr>
              <w:lastRenderedPageBreak/>
              <w:t>Surplus</w:t>
            </w:r>
          </w:p>
        </w:tc>
        <w:tc>
          <w:tcPr>
            <w:tcW w:w="6634" w:type="dxa"/>
          </w:tcPr>
          <w:p w14:paraId="2FD7B95D" w14:textId="421BC578" w:rsidR="00E115E7" w:rsidRPr="007E0B31" w:rsidRDefault="00E115E7" w:rsidP="00E115E7">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115E7" w:rsidRPr="007E0B31" w:rsidRDefault="00E115E7" w:rsidP="00E115E7">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115E7" w:rsidRPr="007E0B31" w14:paraId="7F14BA30" w14:textId="77777777" w:rsidTr="0DEE1E6E">
        <w:trPr>
          <w:cantSplit/>
          <w:trHeight w:val="2631"/>
        </w:trPr>
        <w:tc>
          <w:tcPr>
            <w:tcW w:w="2884" w:type="dxa"/>
          </w:tcPr>
          <w:p w14:paraId="41CEFC1C" w14:textId="77777777" w:rsidR="00E115E7" w:rsidRPr="007E0B31" w:rsidRDefault="00E115E7" w:rsidP="00E115E7">
            <w:pPr>
              <w:pStyle w:val="Arial11Bold"/>
              <w:rPr>
                <w:rFonts w:cs="Arial"/>
              </w:rPr>
            </w:pPr>
            <w:r w:rsidRPr="007E0B31">
              <w:rPr>
                <w:rFonts w:cs="Arial"/>
              </w:rPr>
              <w:t>Synchronised</w:t>
            </w:r>
          </w:p>
        </w:tc>
        <w:tc>
          <w:tcPr>
            <w:tcW w:w="6634" w:type="dxa"/>
          </w:tcPr>
          <w:p w14:paraId="3CAA8D12" w14:textId="77777777" w:rsidR="00E115E7" w:rsidRPr="007E0B31" w:rsidRDefault="00E115E7" w:rsidP="00E115E7">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115E7" w:rsidRDefault="00E115E7" w:rsidP="00E115E7">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E115E7" w:rsidRPr="000F734A" w:rsidRDefault="00E115E7" w:rsidP="00E115E7"/>
          <w:p w14:paraId="75F2CFA4" w14:textId="7AF4E47E" w:rsidR="00E115E7" w:rsidRPr="000F734A" w:rsidRDefault="00E115E7" w:rsidP="00E115E7">
            <w:pPr>
              <w:jc w:val="center"/>
            </w:pPr>
          </w:p>
        </w:tc>
      </w:tr>
      <w:tr w:rsidR="00E115E7" w:rsidRPr="007E0B31" w14:paraId="17661C2E" w14:textId="77777777" w:rsidTr="0DEE1E6E">
        <w:trPr>
          <w:cantSplit/>
        </w:trPr>
        <w:tc>
          <w:tcPr>
            <w:tcW w:w="2884" w:type="dxa"/>
          </w:tcPr>
          <w:p w14:paraId="36D58C8A" w14:textId="77777777" w:rsidR="00E115E7" w:rsidRPr="007E0B31" w:rsidRDefault="00E115E7" w:rsidP="00E115E7">
            <w:pPr>
              <w:pStyle w:val="Arial11Bold"/>
              <w:rPr>
                <w:rFonts w:cs="Arial"/>
              </w:rPr>
            </w:pPr>
            <w:r w:rsidRPr="00DB341C">
              <w:rPr>
                <w:rFonts w:cs="Arial"/>
              </w:rPr>
              <w:t>Synchronous Electricity Storage Module</w:t>
            </w:r>
          </w:p>
        </w:tc>
        <w:tc>
          <w:tcPr>
            <w:tcW w:w="6634" w:type="dxa"/>
          </w:tcPr>
          <w:p w14:paraId="397D4FAB" w14:textId="77777777" w:rsidR="00E115E7" w:rsidRPr="007E0B31" w:rsidRDefault="00E115E7" w:rsidP="00E115E7">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115E7" w:rsidRPr="007E0B31" w14:paraId="52481EFC" w14:textId="77777777" w:rsidTr="0DEE1E6E">
        <w:trPr>
          <w:cantSplit/>
        </w:trPr>
        <w:tc>
          <w:tcPr>
            <w:tcW w:w="2884" w:type="dxa"/>
          </w:tcPr>
          <w:p w14:paraId="4353C802" w14:textId="77777777" w:rsidR="00E115E7" w:rsidRPr="007E0B31" w:rsidRDefault="00E115E7" w:rsidP="00E115E7">
            <w:pPr>
              <w:pStyle w:val="Arial11Bold"/>
              <w:rPr>
                <w:rFonts w:cs="Arial"/>
              </w:rPr>
            </w:pPr>
            <w:r w:rsidRPr="00DB341C">
              <w:rPr>
                <w:rFonts w:cs="Arial"/>
              </w:rPr>
              <w:t>Synchronous Electricity Storage Unit</w:t>
            </w:r>
          </w:p>
        </w:tc>
        <w:tc>
          <w:tcPr>
            <w:tcW w:w="6634" w:type="dxa"/>
          </w:tcPr>
          <w:p w14:paraId="002CD085" w14:textId="77777777" w:rsidR="00E115E7" w:rsidRPr="007E0B31" w:rsidRDefault="00E115E7" w:rsidP="00E115E7">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115E7" w:rsidRPr="007E0B31" w14:paraId="07EE0535" w14:textId="77777777" w:rsidTr="0DEE1E6E">
        <w:trPr>
          <w:cantSplit/>
        </w:trPr>
        <w:tc>
          <w:tcPr>
            <w:tcW w:w="2884" w:type="dxa"/>
          </w:tcPr>
          <w:p w14:paraId="5937CE21" w14:textId="77777777" w:rsidR="00E115E7" w:rsidRPr="007E0B31" w:rsidRDefault="00E115E7" w:rsidP="00E115E7">
            <w:pPr>
              <w:pStyle w:val="Arial11Bold"/>
              <w:rPr>
                <w:rFonts w:cs="Arial"/>
              </w:rPr>
            </w:pPr>
            <w:r w:rsidRPr="007E0B31">
              <w:rPr>
                <w:rFonts w:cs="Arial"/>
              </w:rPr>
              <w:t>Synchronising Generation</w:t>
            </w:r>
          </w:p>
        </w:tc>
        <w:tc>
          <w:tcPr>
            <w:tcW w:w="6634" w:type="dxa"/>
          </w:tcPr>
          <w:p w14:paraId="4CEBAA38" w14:textId="77777777" w:rsidR="00E115E7" w:rsidRPr="007E0B31" w:rsidRDefault="00E115E7" w:rsidP="00E115E7">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E115E7" w:rsidRPr="007E0B31" w14:paraId="25ADF21B" w14:textId="77777777" w:rsidTr="0DEE1E6E">
        <w:trPr>
          <w:cantSplit/>
        </w:trPr>
        <w:tc>
          <w:tcPr>
            <w:tcW w:w="2884" w:type="dxa"/>
          </w:tcPr>
          <w:p w14:paraId="514A7415" w14:textId="77777777" w:rsidR="00E115E7" w:rsidRPr="007E0B31" w:rsidRDefault="00E115E7" w:rsidP="00E115E7">
            <w:pPr>
              <w:pStyle w:val="Arial11Bold"/>
              <w:rPr>
                <w:rFonts w:cs="Arial"/>
              </w:rPr>
            </w:pPr>
            <w:r w:rsidRPr="007E0B31">
              <w:rPr>
                <w:rFonts w:cs="Arial"/>
              </w:rPr>
              <w:t>Synchronising Group</w:t>
            </w:r>
          </w:p>
        </w:tc>
        <w:tc>
          <w:tcPr>
            <w:tcW w:w="6634" w:type="dxa"/>
          </w:tcPr>
          <w:p w14:paraId="30541B74" w14:textId="77777777" w:rsidR="00E115E7" w:rsidRPr="007E0B31" w:rsidRDefault="00E115E7" w:rsidP="00E115E7">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115E7" w:rsidRPr="007E0B31" w14:paraId="15108730" w14:textId="77777777" w:rsidTr="0DEE1E6E">
        <w:trPr>
          <w:cantSplit/>
        </w:trPr>
        <w:tc>
          <w:tcPr>
            <w:tcW w:w="2884" w:type="dxa"/>
          </w:tcPr>
          <w:p w14:paraId="1D2DBBCB" w14:textId="77777777" w:rsidR="00E115E7" w:rsidRPr="007E0B31" w:rsidRDefault="00E115E7" w:rsidP="00E115E7">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115E7" w:rsidRPr="007E0B31" w:rsidRDefault="00E115E7" w:rsidP="00E115E7">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115E7" w:rsidRPr="007E0B31" w14:paraId="5C3BD77A" w14:textId="77777777" w:rsidTr="0DEE1E6E">
        <w:trPr>
          <w:cantSplit/>
        </w:trPr>
        <w:tc>
          <w:tcPr>
            <w:tcW w:w="2884" w:type="dxa"/>
          </w:tcPr>
          <w:p w14:paraId="361EF41C" w14:textId="77777777" w:rsidR="00E115E7" w:rsidRPr="007E0B31" w:rsidRDefault="00E115E7" w:rsidP="00E115E7">
            <w:pPr>
              <w:pStyle w:val="Arial11Bold"/>
              <w:rPr>
                <w:rFonts w:cs="Arial"/>
              </w:rPr>
            </w:pPr>
            <w:r w:rsidRPr="007E0B31">
              <w:rPr>
                <w:rFonts w:cs="Arial"/>
              </w:rPr>
              <w:t>Synchronous Compensation</w:t>
            </w:r>
          </w:p>
        </w:tc>
        <w:tc>
          <w:tcPr>
            <w:tcW w:w="6634" w:type="dxa"/>
          </w:tcPr>
          <w:p w14:paraId="5C87AE70" w14:textId="77777777" w:rsidR="00E115E7" w:rsidRPr="007E0B31" w:rsidRDefault="00E115E7" w:rsidP="00E115E7">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115E7" w:rsidRPr="007E0B31" w14:paraId="09E76574" w14:textId="77777777" w:rsidTr="0DEE1E6E">
        <w:trPr>
          <w:cantSplit/>
        </w:trPr>
        <w:tc>
          <w:tcPr>
            <w:tcW w:w="2884" w:type="dxa"/>
          </w:tcPr>
          <w:p w14:paraId="7AD1E9C5" w14:textId="20EE06FA" w:rsidR="00E115E7" w:rsidRPr="007E0B31" w:rsidRDefault="00E115E7" w:rsidP="00E115E7">
            <w:pPr>
              <w:pStyle w:val="Arial11Bold"/>
              <w:rPr>
                <w:rFonts w:cs="Arial"/>
              </w:rPr>
            </w:pPr>
            <w:r>
              <w:t>Synchronous Compensation Equipment</w:t>
            </w:r>
          </w:p>
        </w:tc>
        <w:tc>
          <w:tcPr>
            <w:tcW w:w="6634" w:type="dxa"/>
          </w:tcPr>
          <w:p w14:paraId="6202363B" w14:textId="06D11D6B" w:rsidR="00E115E7" w:rsidRPr="007E0B31" w:rsidRDefault="00E115E7" w:rsidP="00E115E7">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115E7" w:rsidRPr="007E0B31" w14:paraId="44891D1E" w14:textId="77777777" w:rsidTr="0DEE1E6E">
        <w:trPr>
          <w:cantSplit/>
        </w:trPr>
        <w:tc>
          <w:tcPr>
            <w:tcW w:w="2884" w:type="dxa"/>
          </w:tcPr>
          <w:p w14:paraId="2C8F33FD" w14:textId="6717B83A" w:rsidR="00E115E7" w:rsidRPr="007E0B31" w:rsidRDefault="00E115E7" w:rsidP="00E115E7">
            <w:pPr>
              <w:pStyle w:val="Arial11Bold"/>
              <w:rPr>
                <w:rFonts w:cs="Arial"/>
              </w:rPr>
            </w:pPr>
            <w:r>
              <w:t>Synchronous Electricity Storage Module</w:t>
            </w:r>
          </w:p>
        </w:tc>
        <w:tc>
          <w:tcPr>
            <w:tcW w:w="6634" w:type="dxa"/>
          </w:tcPr>
          <w:p w14:paraId="0CCA3613" w14:textId="3A085331" w:rsidR="00E115E7" w:rsidRPr="007E0B31" w:rsidRDefault="00E115E7" w:rsidP="00E115E7">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115E7" w:rsidRPr="007E0B31" w14:paraId="2D43A999" w14:textId="77777777" w:rsidTr="0DEE1E6E">
        <w:trPr>
          <w:cantSplit/>
        </w:trPr>
        <w:tc>
          <w:tcPr>
            <w:tcW w:w="2884" w:type="dxa"/>
          </w:tcPr>
          <w:p w14:paraId="4F1100D1" w14:textId="1B9A5EDA" w:rsidR="00E115E7" w:rsidRPr="007E0B31" w:rsidRDefault="00E115E7" w:rsidP="00E115E7">
            <w:pPr>
              <w:pStyle w:val="Arial11Bold"/>
              <w:rPr>
                <w:rFonts w:cs="Arial"/>
              </w:rPr>
            </w:pPr>
            <w:r>
              <w:lastRenderedPageBreak/>
              <w:t>Synchronous Electricity Storage Unit</w:t>
            </w:r>
          </w:p>
        </w:tc>
        <w:tc>
          <w:tcPr>
            <w:tcW w:w="6634" w:type="dxa"/>
          </w:tcPr>
          <w:p w14:paraId="5A5941F1" w14:textId="7A431EFA" w:rsidR="00E115E7" w:rsidRPr="007E0B31" w:rsidRDefault="00E115E7" w:rsidP="00E115E7">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115E7" w:rsidRPr="007E0B31" w14:paraId="7B664425" w14:textId="77777777" w:rsidTr="0DEE1E6E">
        <w:trPr>
          <w:cantSplit/>
        </w:trPr>
        <w:tc>
          <w:tcPr>
            <w:tcW w:w="2884" w:type="dxa"/>
          </w:tcPr>
          <w:p w14:paraId="29B76C12" w14:textId="61773681" w:rsidR="00E115E7" w:rsidRPr="007E0B31" w:rsidRDefault="00E115E7" w:rsidP="00E115E7">
            <w:pPr>
              <w:pStyle w:val="Arial11Bold"/>
              <w:rPr>
                <w:rFonts w:cs="Arial"/>
              </w:rPr>
            </w:pPr>
            <w:r>
              <w:t>Synchronous Flywheel</w:t>
            </w:r>
          </w:p>
        </w:tc>
        <w:tc>
          <w:tcPr>
            <w:tcW w:w="6634" w:type="dxa"/>
          </w:tcPr>
          <w:p w14:paraId="7CB9B51E" w14:textId="65FF6627" w:rsidR="00E115E7" w:rsidRPr="007E0B31" w:rsidRDefault="00E115E7" w:rsidP="00E115E7">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115E7" w:rsidRPr="007E0B31" w14:paraId="019A8B7A" w14:textId="77777777" w:rsidTr="0DEE1E6E">
        <w:trPr>
          <w:cantSplit/>
        </w:trPr>
        <w:tc>
          <w:tcPr>
            <w:tcW w:w="2884" w:type="dxa"/>
          </w:tcPr>
          <w:p w14:paraId="7EC64686" w14:textId="77777777" w:rsidR="00E115E7" w:rsidRPr="007E0B31" w:rsidRDefault="00E115E7" w:rsidP="00E115E7">
            <w:pPr>
              <w:pStyle w:val="Arial11Bold"/>
              <w:rPr>
                <w:rFonts w:cs="Arial"/>
              </w:rPr>
            </w:pPr>
            <w:r w:rsidRPr="007E0B31">
              <w:rPr>
                <w:rFonts w:cs="Arial"/>
              </w:rPr>
              <w:t>Synchronous Generating Unit</w:t>
            </w:r>
          </w:p>
        </w:tc>
        <w:tc>
          <w:tcPr>
            <w:tcW w:w="6634" w:type="dxa"/>
          </w:tcPr>
          <w:p w14:paraId="178C6F67" w14:textId="77777777" w:rsidR="00E115E7" w:rsidRPr="007E0B31" w:rsidRDefault="00E115E7" w:rsidP="00E115E7">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115E7" w:rsidRPr="007E0B31" w14:paraId="27E5B6F9" w14:textId="77777777" w:rsidTr="0DEE1E6E">
        <w:trPr>
          <w:cantSplit/>
        </w:trPr>
        <w:tc>
          <w:tcPr>
            <w:tcW w:w="2884" w:type="dxa"/>
          </w:tcPr>
          <w:p w14:paraId="20E57E9F" w14:textId="77777777" w:rsidR="00E115E7" w:rsidRPr="007E0B31" w:rsidRDefault="00E115E7" w:rsidP="00E115E7">
            <w:pPr>
              <w:pStyle w:val="Arial11Bold"/>
              <w:rPr>
                <w:rFonts w:cs="Arial"/>
              </w:rPr>
            </w:pPr>
            <w:r w:rsidRPr="007E0B31">
              <w:rPr>
                <w:rFonts w:cs="Arial"/>
              </w:rPr>
              <w:t>Synchronous Generating Unit Performance Chart</w:t>
            </w:r>
          </w:p>
        </w:tc>
        <w:tc>
          <w:tcPr>
            <w:tcW w:w="6634" w:type="dxa"/>
          </w:tcPr>
          <w:p w14:paraId="1F374F30" w14:textId="4EB5627D" w:rsidR="00E115E7" w:rsidRPr="007E0B31" w:rsidRDefault="00E115E7" w:rsidP="00E115E7">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115E7" w:rsidRPr="007E0B31" w14:paraId="4145DF38" w14:textId="77777777" w:rsidTr="0DEE1E6E">
        <w:trPr>
          <w:cantSplit/>
        </w:trPr>
        <w:tc>
          <w:tcPr>
            <w:tcW w:w="2884" w:type="dxa"/>
          </w:tcPr>
          <w:p w14:paraId="32A93813" w14:textId="77777777" w:rsidR="00E115E7" w:rsidRPr="007E0B31" w:rsidRDefault="00E115E7" w:rsidP="00E115E7">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115E7" w:rsidRPr="007E0B31" w:rsidRDefault="00E115E7" w:rsidP="00E115E7">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115E7" w:rsidRPr="007E0B31" w14:paraId="4A56AE2F" w14:textId="77777777" w:rsidTr="0DEE1E6E">
        <w:trPr>
          <w:cantSplit/>
        </w:trPr>
        <w:tc>
          <w:tcPr>
            <w:tcW w:w="2884" w:type="dxa"/>
          </w:tcPr>
          <w:p w14:paraId="30913130" w14:textId="77777777" w:rsidR="00E115E7" w:rsidRPr="007E0B31" w:rsidRDefault="00E115E7" w:rsidP="00E115E7">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115E7" w:rsidRPr="007E0B31" w:rsidRDefault="00E115E7" w:rsidP="00E115E7">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115E7" w:rsidRPr="007E0B31" w14:paraId="580C9961" w14:textId="77777777" w:rsidTr="0DEE1E6E">
        <w:trPr>
          <w:cantSplit/>
        </w:trPr>
        <w:tc>
          <w:tcPr>
            <w:tcW w:w="2884" w:type="dxa"/>
          </w:tcPr>
          <w:p w14:paraId="7A652147" w14:textId="77777777" w:rsidR="00E115E7" w:rsidRPr="007E0B31" w:rsidRDefault="00E115E7" w:rsidP="00E115E7">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115E7" w:rsidRPr="007E0B31" w:rsidRDefault="00E115E7" w:rsidP="00E115E7">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115E7" w:rsidRPr="007E0B31" w14:paraId="2F063EF7" w14:textId="77777777" w:rsidTr="0DEE1E6E">
        <w:trPr>
          <w:cantSplit/>
        </w:trPr>
        <w:tc>
          <w:tcPr>
            <w:tcW w:w="2884" w:type="dxa"/>
          </w:tcPr>
          <w:p w14:paraId="76651346" w14:textId="77777777" w:rsidR="00E115E7" w:rsidRPr="007E0B31" w:rsidRDefault="00E115E7" w:rsidP="00E115E7">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115E7" w:rsidRPr="007E0B31" w:rsidRDefault="00E115E7" w:rsidP="00E115E7">
            <w:pPr>
              <w:pStyle w:val="Level1Text"/>
              <w:tabs>
                <w:tab w:val="left" w:pos="0"/>
              </w:tabs>
              <w:ind w:left="0" w:firstLine="0"/>
              <w:jc w:val="both"/>
              <w:rPr>
                <w:rFonts w:cs="Arial"/>
                <w:color w:val="auto"/>
              </w:rPr>
            </w:pPr>
            <w:proofErr w:type="gramStart"/>
            <w:r w:rsidRPr="007E0B31">
              <w:rPr>
                <w:rFonts w:cs="Arial"/>
                <w:color w:val="auto"/>
              </w:rPr>
              <w:t>Has</w:t>
            </w:r>
            <w:proofErr w:type="gramEnd"/>
            <w:r w:rsidRPr="007E0B31">
              <w:rPr>
                <w:rFonts w:cs="Arial"/>
                <w:color w:val="auto"/>
              </w:rPr>
              <w:t xml:space="preserve">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E115E7" w:rsidRPr="007E0B31" w14:paraId="7CE97EC2" w14:textId="77777777" w:rsidTr="0DEE1E6E">
        <w:trPr>
          <w:cantSplit/>
        </w:trPr>
        <w:tc>
          <w:tcPr>
            <w:tcW w:w="2884" w:type="dxa"/>
          </w:tcPr>
          <w:p w14:paraId="1DAA4D78" w14:textId="77777777" w:rsidR="00E115E7" w:rsidRPr="007E0B31" w:rsidRDefault="00E115E7" w:rsidP="00E115E7">
            <w:pPr>
              <w:pStyle w:val="Arial11Bold"/>
              <w:rPr>
                <w:rFonts w:cs="Arial"/>
              </w:rPr>
            </w:pPr>
            <w:r w:rsidRPr="007E0B31">
              <w:rPr>
                <w:rFonts w:cs="Arial"/>
              </w:rPr>
              <w:t>Synchronous Speed</w:t>
            </w:r>
          </w:p>
        </w:tc>
        <w:tc>
          <w:tcPr>
            <w:tcW w:w="6634" w:type="dxa"/>
          </w:tcPr>
          <w:p w14:paraId="296AAFDD" w14:textId="77777777" w:rsidR="00E115E7" w:rsidRPr="007E0B31" w:rsidRDefault="00E115E7" w:rsidP="00E115E7">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115E7" w:rsidRPr="007E0B31" w14:paraId="46A121A4" w14:textId="77777777" w:rsidTr="0DEE1E6E">
        <w:trPr>
          <w:cantSplit/>
        </w:trPr>
        <w:tc>
          <w:tcPr>
            <w:tcW w:w="2884" w:type="dxa"/>
          </w:tcPr>
          <w:p w14:paraId="24B0D1A3" w14:textId="77777777" w:rsidR="00E115E7" w:rsidRPr="007E0B31" w:rsidRDefault="00E115E7" w:rsidP="00E115E7">
            <w:pPr>
              <w:pStyle w:val="Arial11Bold"/>
              <w:rPr>
                <w:rFonts w:cs="Arial"/>
              </w:rPr>
            </w:pPr>
            <w:r w:rsidRPr="007E0B31">
              <w:rPr>
                <w:rFonts w:cs="Arial"/>
              </w:rPr>
              <w:t>System</w:t>
            </w:r>
          </w:p>
        </w:tc>
        <w:tc>
          <w:tcPr>
            <w:tcW w:w="6634" w:type="dxa"/>
          </w:tcPr>
          <w:p w14:paraId="2E67291E" w14:textId="77777777" w:rsidR="00E115E7" w:rsidRPr="007E0B31" w:rsidRDefault="00E115E7" w:rsidP="00E115E7">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115E7" w:rsidRPr="007E0B31" w14:paraId="198C9C42" w14:textId="77777777" w:rsidTr="0DEE1E6E">
        <w:trPr>
          <w:cantSplit/>
        </w:trPr>
        <w:tc>
          <w:tcPr>
            <w:tcW w:w="2884" w:type="dxa"/>
          </w:tcPr>
          <w:p w14:paraId="2E945DD5" w14:textId="77777777" w:rsidR="00E115E7" w:rsidRPr="007E0B31" w:rsidRDefault="00E115E7" w:rsidP="00E115E7">
            <w:pPr>
              <w:pStyle w:val="Arial11Bold"/>
              <w:rPr>
                <w:rFonts w:cs="Arial"/>
              </w:rPr>
            </w:pPr>
            <w:r w:rsidRPr="007E0B31">
              <w:rPr>
                <w:rFonts w:cs="Arial"/>
              </w:rPr>
              <w:t>System Ancillary Services</w:t>
            </w:r>
          </w:p>
        </w:tc>
        <w:tc>
          <w:tcPr>
            <w:tcW w:w="6634" w:type="dxa"/>
          </w:tcPr>
          <w:p w14:paraId="0CE07246" w14:textId="77777777" w:rsidR="00E115E7" w:rsidRPr="007E0B31" w:rsidRDefault="00E115E7" w:rsidP="00E115E7">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115E7" w:rsidRPr="007E0B31" w14:paraId="778725C7" w14:textId="77777777" w:rsidTr="0DEE1E6E">
        <w:trPr>
          <w:cantSplit/>
        </w:trPr>
        <w:tc>
          <w:tcPr>
            <w:tcW w:w="2884" w:type="dxa"/>
          </w:tcPr>
          <w:p w14:paraId="425345A0" w14:textId="77777777" w:rsidR="00E115E7" w:rsidRPr="007E0B31" w:rsidRDefault="00E115E7" w:rsidP="00E115E7">
            <w:pPr>
              <w:pStyle w:val="Arial11Bold"/>
              <w:rPr>
                <w:rFonts w:cs="Arial"/>
              </w:rPr>
            </w:pPr>
            <w:r w:rsidRPr="007E0B31">
              <w:rPr>
                <w:rFonts w:cs="Arial"/>
              </w:rPr>
              <w:t>System Constraint</w:t>
            </w:r>
          </w:p>
        </w:tc>
        <w:tc>
          <w:tcPr>
            <w:tcW w:w="6634" w:type="dxa"/>
          </w:tcPr>
          <w:p w14:paraId="0FA2E711" w14:textId="77777777" w:rsidR="00E115E7" w:rsidRPr="007E0B31" w:rsidRDefault="00E115E7" w:rsidP="00E115E7">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115E7" w:rsidRPr="007E0B31" w14:paraId="6A6B0B8D" w14:textId="77777777" w:rsidTr="0DEE1E6E">
        <w:trPr>
          <w:cantSplit/>
        </w:trPr>
        <w:tc>
          <w:tcPr>
            <w:tcW w:w="2884" w:type="dxa"/>
          </w:tcPr>
          <w:p w14:paraId="16C142C0" w14:textId="77777777" w:rsidR="00E115E7" w:rsidRPr="007E0B31" w:rsidRDefault="00E115E7" w:rsidP="00E115E7">
            <w:pPr>
              <w:pStyle w:val="Arial11Bold"/>
              <w:rPr>
                <w:rFonts w:cs="Arial"/>
              </w:rPr>
            </w:pPr>
            <w:r w:rsidRPr="007E0B31">
              <w:rPr>
                <w:rFonts w:cs="Arial"/>
              </w:rPr>
              <w:t>System Constrained Capacity</w:t>
            </w:r>
          </w:p>
        </w:tc>
        <w:tc>
          <w:tcPr>
            <w:tcW w:w="6634" w:type="dxa"/>
          </w:tcPr>
          <w:p w14:paraId="0F2A722E" w14:textId="77777777" w:rsidR="00E115E7" w:rsidRPr="007E0B31" w:rsidRDefault="00E115E7" w:rsidP="00E115E7">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115E7" w:rsidRPr="007E0B31" w14:paraId="2DCCEFE3" w14:textId="77777777" w:rsidTr="0DEE1E6E">
        <w:trPr>
          <w:cantSplit/>
        </w:trPr>
        <w:tc>
          <w:tcPr>
            <w:tcW w:w="2884" w:type="dxa"/>
          </w:tcPr>
          <w:p w14:paraId="27A70CF2" w14:textId="77777777" w:rsidR="00E115E7" w:rsidRPr="007E0B31" w:rsidRDefault="00E115E7" w:rsidP="00E115E7">
            <w:pPr>
              <w:pStyle w:val="Arial11Bold"/>
              <w:rPr>
                <w:rFonts w:cs="Arial"/>
              </w:rPr>
            </w:pPr>
            <w:r w:rsidRPr="007E0B31">
              <w:rPr>
                <w:rFonts w:cs="Arial"/>
              </w:rPr>
              <w:t>System Constraint Group</w:t>
            </w:r>
          </w:p>
        </w:tc>
        <w:tc>
          <w:tcPr>
            <w:tcW w:w="6634" w:type="dxa"/>
          </w:tcPr>
          <w:p w14:paraId="4EA868E5" w14:textId="77777777" w:rsidR="00E115E7" w:rsidRPr="007E0B31" w:rsidRDefault="00E115E7" w:rsidP="00E115E7">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115E7" w:rsidRPr="007E0B31" w14:paraId="6A7E13AA" w14:textId="77777777" w:rsidTr="0DEE1E6E">
        <w:trPr>
          <w:cantSplit/>
        </w:trPr>
        <w:tc>
          <w:tcPr>
            <w:tcW w:w="2884" w:type="dxa"/>
          </w:tcPr>
          <w:p w14:paraId="58BAEEED" w14:textId="182D3352" w:rsidR="00E115E7" w:rsidRPr="007E0B31" w:rsidRDefault="00E115E7" w:rsidP="00E115E7">
            <w:pPr>
              <w:pStyle w:val="Arial11Bold"/>
              <w:rPr>
                <w:rFonts w:cs="Arial"/>
              </w:rPr>
            </w:pPr>
            <w:r w:rsidRPr="00636020">
              <w:rPr>
                <w:bCs/>
              </w:rPr>
              <w:lastRenderedPageBreak/>
              <w:t>System Defence Plan</w:t>
            </w:r>
          </w:p>
        </w:tc>
        <w:tc>
          <w:tcPr>
            <w:tcW w:w="6634" w:type="dxa"/>
          </w:tcPr>
          <w:p w14:paraId="166CE446" w14:textId="74BDBFD6" w:rsidR="00E115E7" w:rsidRPr="007E0B31" w:rsidRDefault="00E115E7" w:rsidP="00E115E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E115E7" w:rsidRPr="007E0B31" w14:paraId="4B0C4096" w14:textId="77777777" w:rsidTr="0DEE1E6E">
        <w:trPr>
          <w:cantSplit/>
        </w:trPr>
        <w:tc>
          <w:tcPr>
            <w:tcW w:w="2884" w:type="dxa"/>
          </w:tcPr>
          <w:p w14:paraId="2A1B9103" w14:textId="77777777" w:rsidR="00E115E7" w:rsidRPr="007E0B31" w:rsidRDefault="00E115E7" w:rsidP="00E115E7">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115E7" w:rsidRPr="007E0B31" w:rsidRDefault="00E115E7" w:rsidP="00E115E7">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115E7" w:rsidRPr="007E0B31" w:rsidRDefault="00E115E7" w:rsidP="00E115E7">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115E7" w:rsidRPr="007E0B31" w:rsidRDefault="00E115E7" w:rsidP="00E115E7">
            <w:pPr>
              <w:pStyle w:val="TableArial11"/>
              <w:rPr>
                <w:rFonts w:cs="Arial"/>
              </w:rPr>
            </w:pPr>
            <w:r w:rsidRPr="007E0B31">
              <w:rPr>
                <w:rFonts w:cs="Arial"/>
              </w:rPr>
              <w:t>Where:</w:t>
            </w:r>
          </w:p>
          <w:p w14:paraId="1D419929" w14:textId="77777777" w:rsidR="00E115E7" w:rsidRPr="007E0B31" w:rsidRDefault="00E115E7" w:rsidP="00E115E7">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115E7" w:rsidRPr="007E0B31" w:rsidRDefault="00E115E7" w:rsidP="00E115E7">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115E7" w:rsidRPr="007E0B31" w14:paraId="4B14F526" w14:textId="77777777" w:rsidTr="0DEE1E6E">
        <w:trPr>
          <w:cantSplit/>
          <w:trHeight w:val="552"/>
        </w:trPr>
        <w:tc>
          <w:tcPr>
            <w:tcW w:w="2884" w:type="dxa"/>
          </w:tcPr>
          <w:p w14:paraId="3549E3D2" w14:textId="77777777" w:rsidR="00E115E7" w:rsidRPr="001231D8" w:rsidRDefault="00E115E7" w:rsidP="00E115E7">
            <w:pPr>
              <w:rPr>
                <w:b/>
                <w:bCs/>
              </w:rPr>
            </w:pPr>
            <w:r w:rsidRPr="001231D8">
              <w:rPr>
                <w:b/>
                <w:bCs/>
              </w:rPr>
              <w:t>System Incidents Report</w:t>
            </w:r>
          </w:p>
        </w:tc>
        <w:tc>
          <w:tcPr>
            <w:tcW w:w="6634" w:type="dxa"/>
          </w:tcPr>
          <w:p w14:paraId="6EB5AF5A" w14:textId="77777777" w:rsidR="00E115E7" w:rsidRPr="001231D8" w:rsidRDefault="00E115E7" w:rsidP="00E115E7">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E115E7" w:rsidRPr="007E0B31" w14:paraId="64E976F1" w14:textId="77777777" w:rsidTr="0DEE1E6E">
        <w:trPr>
          <w:cantSplit/>
        </w:trPr>
        <w:tc>
          <w:tcPr>
            <w:tcW w:w="2884" w:type="dxa"/>
          </w:tcPr>
          <w:p w14:paraId="3016A7F7" w14:textId="77777777" w:rsidR="00E115E7" w:rsidRPr="007E0B31" w:rsidRDefault="00E115E7" w:rsidP="00E115E7">
            <w:pPr>
              <w:pStyle w:val="Arial11Bold"/>
              <w:rPr>
                <w:rFonts w:cs="Arial"/>
              </w:rPr>
            </w:pPr>
            <w:r w:rsidRPr="007E0B31">
              <w:rPr>
                <w:rFonts w:cs="Arial"/>
              </w:rPr>
              <w:t>System Margin</w:t>
            </w:r>
          </w:p>
        </w:tc>
        <w:tc>
          <w:tcPr>
            <w:tcW w:w="6634" w:type="dxa"/>
          </w:tcPr>
          <w:p w14:paraId="703670AA" w14:textId="77777777" w:rsidR="00E115E7" w:rsidRPr="007E0B31" w:rsidRDefault="00E115E7" w:rsidP="00E115E7">
            <w:pPr>
              <w:pStyle w:val="TableArial11"/>
              <w:rPr>
                <w:rFonts w:cs="Arial"/>
              </w:rPr>
            </w:pPr>
            <w:r w:rsidRPr="007E0B31">
              <w:rPr>
                <w:rFonts w:cs="Arial"/>
              </w:rPr>
              <w:t xml:space="preserve">The margin in any period between </w:t>
            </w:r>
          </w:p>
          <w:p w14:paraId="738D23F7" w14:textId="77777777" w:rsidR="00E115E7" w:rsidRPr="007E0B31" w:rsidRDefault="00E115E7" w:rsidP="00E115E7">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115E7" w:rsidRPr="007E0B31" w:rsidRDefault="00E115E7" w:rsidP="00E115E7">
            <w:pPr>
              <w:pStyle w:val="TableArial11"/>
              <w:rPr>
                <w:rFonts w:cs="Arial"/>
                <w:b/>
              </w:rPr>
            </w:pPr>
            <w:r w:rsidRPr="007E0B31">
              <w:rPr>
                <w:rFonts w:cs="Arial"/>
              </w:rPr>
              <w:t>for that period.</w:t>
            </w:r>
          </w:p>
        </w:tc>
      </w:tr>
      <w:tr w:rsidR="00E115E7" w:rsidRPr="007E0B31" w14:paraId="3099E31F" w14:textId="77777777" w:rsidTr="0DEE1E6E">
        <w:trPr>
          <w:cantSplit/>
        </w:trPr>
        <w:tc>
          <w:tcPr>
            <w:tcW w:w="2884" w:type="dxa"/>
          </w:tcPr>
          <w:p w14:paraId="6B84F741" w14:textId="77777777" w:rsidR="00E115E7" w:rsidRPr="007E0B31" w:rsidRDefault="00E115E7" w:rsidP="00E115E7">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115E7" w:rsidRPr="007E0B31" w:rsidRDefault="00E115E7" w:rsidP="00E115E7">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115E7" w:rsidRPr="007E0B31" w14:paraId="3D29B4B3" w14:textId="77777777" w:rsidTr="0DEE1E6E">
        <w:trPr>
          <w:cantSplit/>
        </w:trPr>
        <w:tc>
          <w:tcPr>
            <w:tcW w:w="2884" w:type="dxa"/>
          </w:tcPr>
          <w:p w14:paraId="1AAAE1F3" w14:textId="77777777" w:rsidR="00E115E7" w:rsidRPr="007E0B31" w:rsidRDefault="00E115E7" w:rsidP="00E115E7">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E115E7" w:rsidRPr="007E0B31" w:rsidRDefault="00E115E7" w:rsidP="00E115E7">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E115E7" w:rsidRPr="007E0B31" w14:paraId="2E61AADE" w14:textId="77777777" w:rsidTr="0DEE1E6E">
        <w:trPr>
          <w:cantSplit/>
        </w:trPr>
        <w:tc>
          <w:tcPr>
            <w:tcW w:w="2884" w:type="dxa"/>
          </w:tcPr>
          <w:p w14:paraId="7FAE100E" w14:textId="5C92C90A" w:rsidR="00E115E7" w:rsidRPr="00636020" w:rsidRDefault="00E115E7" w:rsidP="00E115E7">
            <w:pPr>
              <w:pStyle w:val="Arial11Bold"/>
              <w:rPr>
                <w:bCs/>
              </w:rPr>
            </w:pPr>
            <w:r>
              <w:rPr>
                <w:rFonts w:cs="Arial"/>
              </w:rPr>
              <w:t>System Restoration</w:t>
            </w:r>
          </w:p>
        </w:tc>
        <w:tc>
          <w:tcPr>
            <w:tcW w:w="6634" w:type="dxa"/>
          </w:tcPr>
          <w:p w14:paraId="53AAEE62" w14:textId="15529814" w:rsidR="00E115E7" w:rsidRPr="00E00BC7" w:rsidRDefault="00E115E7" w:rsidP="00E115E7">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E115E7" w:rsidRPr="007E0B31" w14:paraId="2CF3A043" w14:textId="77777777" w:rsidTr="0DEE1E6E">
        <w:trPr>
          <w:cantSplit/>
        </w:trPr>
        <w:tc>
          <w:tcPr>
            <w:tcW w:w="2884" w:type="dxa"/>
          </w:tcPr>
          <w:p w14:paraId="0120BCB8" w14:textId="3A83B8E2" w:rsidR="00E115E7" w:rsidRDefault="00E115E7" w:rsidP="00E115E7">
            <w:pPr>
              <w:pStyle w:val="Arial11Bold"/>
              <w:rPr>
                <w:rFonts w:cs="Arial"/>
              </w:rPr>
            </w:pPr>
            <w:r>
              <w:rPr>
                <w:rFonts w:cs="Arial"/>
              </w:rPr>
              <w:t>System Restoration Region</w:t>
            </w:r>
          </w:p>
        </w:tc>
        <w:tc>
          <w:tcPr>
            <w:tcW w:w="6634" w:type="dxa"/>
          </w:tcPr>
          <w:p w14:paraId="5FF483DB" w14:textId="1B238D87" w:rsidR="00E115E7" w:rsidRPr="007E0B31" w:rsidRDefault="00E115E7" w:rsidP="00E115E7">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115E7" w:rsidRPr="007E0B31" w14:paraId="3847C81E" w14:textId="77777777" w:rsidTr="0DEE1E6E">
        <w:trPr>
          <w:cantSplit/>
        </w:trPr>
        <w:tc>
          <w:tcPr>
            <w:tcW w:w="2884" w:type="dxa"/>
          </w:tcPr>
          <w:p w14:paraId="7FC4DAB5" w14:textId="7005E6F4" w:rsidR="00E115E7" w:rsidRPr="007E0B31" w:rsidRDefault="00E115E7" w:rsidP="00E115E7">
            <w:pPr>
              <w:pStyle w:val="Arial11Bold"/>
              <w:rPr>
                <w:rFonts w:cs="Arial"/>
              </w:rPr>
            </w:pPr>
            <w:r w:rsidRPr="00636020">
              <w:rPr>
                <w:bCs/>
              </w:rPr>
              <w:t>System Restoration Plan</w:t>
            </w:r>
          </w:p>
        </w:tc>
        <w:tc>
          <w:tcPr>
            <w:tcW w:w="6634" w:type="dxa"/>
          </w:tcPr>
          <w:p w14:paraId="3E074751" w14:textId="4AF36860" w:rsidR="00E115E7" w:rsidRPr="007E0B31" w:rsidRDefault="00E115E7" w:rsidP="00E115E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E115E7" w:rsidRPr="007E0B31" w14:paraId="6694953E" w14:textId="77777777" w:rsidTr="0DEE1E6E">
        <w:trPr>
          <w:cantSplit/>
        </w:trPr>
        <w:tc>
          <w:tcPr>
            <w:tcW w:w="2884" w:type="dxa"/>
          </w:tcPr>
          <w:p w14:paraId="04061391" w14:textId="77777777" w:rsidR="00E115E7" w:rsidRPr="007E0B31" w:rsidRDefault="00E115E7" w:rsidP="00E115E7">
            <w:pPr>
              <w:pStyle w:val="Arial11Bold"/>
              <w:rPr>
                <w:rFonts w:cs="Arial"/>
              </w:rPr>
            </w:pPr>
            <w:r w:rsidRPr="007E0B31">
              <w:rPr>
                <w:rFonts w:cs="Arial"/>
              </w:rPr>
              <w:t>System Telephony</w:t>
            </w:r>
          </w:p>
        </w:tc>
        <w:tc>
          <w:tcPr>
            <w:tcW w:w="6634" w:type="dxa"/>
          </w:tcPr>
          <w:p w14:paraId="782961A9" w14:textId="0DAB7FEF" w:rsidR="00E115E7" w:rsidRPr="007E0B31" w:rsidRDefault="00E115E7" w:rsidP="00E115E7">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E115E7" w:rsidRPr="007E0B31" w14:paraId="7CE86D0C" w14:textId="77777777" w:rsidTr="0DEE1E6E">
        <w:trPr>
          <w:cantSplit/>
        </w:trPr>
        <w:tc>
          <w:tcPr>
            <w:tcW w:w="2884" w:type="dxa"/>
          </w:tcPr>
          <w:p w14:paraId="6D2E474F" w14:textId="77777777" w:rsidR="00E115E7" w:rsidRPr="007E0B31" w:rsidRDefault="00E115E7" w:rsidP="00E115E7">
            <w:pPr>
              <w:pStyle w:val="Arial11Bold"/>
              <w:rPr>
                <w:rFonts w:cs="Arial"/>
              </w:rPr>
            </w:pPr>
            <w:r w:rsidRPr="007E0B31">
              <w:rPr>
                <w:rFonts w:cs="Arial"/>
              </w:rPr>
              <w:t>System Tests</w:t>
            </w:r>
          </w:p>
        </w:tc>
        <w:tc>
          <w:tcPr>
            <w:tcW w:w="6634" w:type="dxa"/>
          </w:tcPr>
          <w:p w14:paraId="23728F19" w14:textId="77777777" w:rsidR="00E115E7" w:rsidRPr="007E0B31" w:rsidRDefault="00E115E7" w:rsidP="00E115E7">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115E7" w:rsidRPr="007E0B31" w14:paraId="08C1037D" w14:textId="77777777" w:rsidTr="0DEE1E6E">
        <w:trPr>
          <w:cantSplit/>
        </w:trPr>
        <w:tc>
          <w:tcPr>
            <w:tcW w:w="2884" w:type="dxa"/>
          </w:tcPr>
          <w:p w14:paraId="7BAC63AF" w14:textId="77777777" w:rsidR="00E115E7" w:rsidRPr="007E0B31" w:rsidRDefault="00E115E7" w:rsidP="00E115E7">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115E7" w:rsidRPr="007E0B31" w:rsidRDefault="00E115E7" w:rsidP="00E115E7">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115E7" w:rsidRPr="007E0B31" w14:paraId="0CFD31AD" w14:textId="77777777" w:rsidTr="0DEE1E6E">
        <w:trPr>
          <w:cantSplit/>
        </w:trPr>
        <w:tc>
          <w:tcPr>
            <w:tcW w:w="2884" w:type="dxa"/>
          </w:tcPr>
          <w:p w14:paraId="6FAF95FE" w14:textId="77777777" w:rsidR="00E115E7" w:rsidRPr="007E0B31" w:rsidRDefault="00E115E7" w:rsidP="00E115E7">
            <w:pPr>
              <w:pStyle w:val="Arial11Bold"/>
              <w:rPr>
                <w:rFonts w:cs="Arial"/>
              </w:rPr>
            </w:pPr>
            <w:r w:rsidRPr="007E0B31">
              <w:rPr>
                <w:rFonts w:cs="Arial"/>
              </w:rPr>
              <w:lastRenderedPageBreak/>
              <w:t xml:space="preserve">System to Generator Operational </w:t>
            </w:r>
            <w:proofErr w:type="spellStart"/>
            <w:r w:rsidRPr="007E0B31">
              <w:rPr>
                <w:rFonts w:cs="Arial"/>
              </w:rPr>
              <w:t>Intertripping</w:t>
            </w:r>
            <w:proofErr w:type="spellEnd"/>
          </w:p>
        </w:tc>
        <w:tc>
          <w:tcPr>
            <w:tcW w:w="6634" w:type="dxa"/>
          </w:tcPr>
          <w:p w14:paraId="3E1A2B55" w14:textId="61971953" w:rsidR="00E115E7" w:rsidRPr="007E0B31" w:rsidRDefault="00E115E7" w:rsidP="00E115E7">
            <w:pPr>
              <w:pStyle w:val="TableArial11"/>
              <w:rPr>
                <w:rFonts w:cs="Arial"/>
              </w:rPr>
            </w:pPr>
            <w:bookmarkStart w:id="108"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08"/>
            <w:r w:rsidRPr="007E0B31">
              <w:rPr>
                <w:rFonts w:cs="Arial"/>
              </w:rPr>
              <w:t>.</w:t>
            </w:r>
          </w:p>
        </w:tc>
      </w:tr>
      <w:tr w:rsidR="00E115E7" w:rsidRPr="007E0B31" w14:paraId="1DA61D3F" w14:textId="77777777" w:rsidTr="0DEE1E6E">
        <w:trPr>
          <w:cantSplit/>
        </w:trPr>
        <w:tc>
          <w:tcPr>
            <w:tcW w:w="2884" w:type="dxa"/>
          </w:tcPr>
          <w:p w14:paraId="68676C7F" w14:textId="77777777" w:rsidR="00E115E7" w:rsidRPr="007E0B31" w:rsidRDefault="00E115E7" w:rsidP="00E115E7">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E115E7" w:rsidRPr="007E0B31" w:rsidRDefault="00E115E7" w:rsidP="00E115E7">
            <w:pPr>
              <w:pStyle w:val="TableArial11"/>
              <w:rPr>
                <w:rFonts w:cs="Arial"/>
              </w:rPr>
            </w:pPr>
            <w:bookmarkStart w:id="109"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109"/>
          </w:p>
        </w:tc>
      </w:tr>
      <w:tr w:rsidR="00E115E7" w:rsidRPr="007E0B31" w14:paraId="5E31ADD9" w14:textId="77777777" w:rsidTr="0DEE1E6E">
        <w:trPr>
          <w:cantSplit/>
        </w:trPr>
        <w:tc>
          <w:tcPr>
            <w:tcW w:w="2884" w:type="dxa"/>
          </w:tcPr>
          <w:p w14:paraId="0CFAE3A8" w14:textId="77777777" w:rsidR="00E115E7" w:rsidRPr="007E0B31" w:rsidRDefault="00E115E7" w:rsidP="00E115E7">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115E7" w:rsidRPr="007E0B31" w:rsidRDefault="00E115E7" w:rsidP="00E115E7">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E115E7" w:rsidRPr="007E0B31" w14:paraId="33638CB5" w14:textId="77777777" w:rsidTr="0DEE1E6E">
        <w:trPr>
          <w:cantSplit/>
        </w:trPr>
        <w:tc>
          <w:tcPr>
            <w:tcW w:w="2884" w:type="dxa"/>
          </w:tcPr>
          <w:p w14:paraId="32E734FA" w14:textId="77777777" w:rsidR="00E115E7" w:rsidRPr="007E0B31" w:rsidRDefault="00E115E7" w:rsidP="00E115E7">
            <w:pPr>
              <w:pStyle w:val="Arial11Bold"/>
              <w:rPr>
                <w:rFonts w:cs="Arial"/>
              </w:rPr>
            </w:pPr>
            <w:r w:rsidRPr="007E0B31">
              <w:rPr>
                <w:rFonts w:cs="Arial"/>
              </w:rPr>
              <w:t>Technical Specification</w:t>
            </w:r>
          </w:p>
        </w:tc>
        <w:tc>
          <w:tcPr>
            <w:tcW w:w="6634" w:type="dxa"/>
          </w:tcPr>
          <w:p w14:paraId="6AE817CF" w14:textId="77777777" w:rsidR="00E115E7" w:rsidRPr="007E0B31" w:rsidRDefault="00E115E7" w:rsidP="00E115E7">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115E7" w:rsidRPr="007E0B31" w:rsidRDefault="00E115E7" w:rsidP="00E115E7">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115E7" w:rsidRPr="007E0B31" w14:paraId="4A337598" w14:textId="77777777" w:rsidTr="0DEE1E6E">
        <w:trPr>
          <w:cantSplit/>
        </w:trPr>
        <w:tc>
          <w:tcPr>
            <w:tcW w:w="2884" w:type="dxa"/>
          </w:tcPr>
          <w:p w14:paraId="39FDCA0F" w14:textId="51FF5C89" w:rsidR="00E115E7" w:rsidRPr="007E0B31" w:rsidRDefault="00E115E7" w:rsidP="00E115E7">
            <w:pPr>
              <w:pStyle w:val="Arial11Bold"/>
              <w:rPr>
                <w:rFonts w:cs="Arial"/>
              </w:rPr>
            </w:pPr>
            <w:r>
              <w:rPr>
                <w:rFonts w:cs="Arial"/>
              </w:rPr>
              <w:t>TERRE</w:t>
            </w:r>
          </w:p>
        </w:tc>
        <w:tc>
          <w:tcPr>
            <w:tcW w:w="6634" w:type="dxa"/>
          </w:tcPr>
          <w:p w14:paraId="583D7EB9" w14:textId="2F95AC51" w:rsidR="00E115E7" w:rsidRPr="007E0B31" w:rsidRDefault="00E115E7" w:rsidP="00E115E7">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115E7" w:rsidRPr="007E0B31" w14:paraId="5926AD32" w14:textId="77777777" w:rsidTr="0DEE1E6E">
        <w:trPr>
          <w:cantSplit/>
        </w:trPr>
        <w:tc>
          <w:tcPr>
            <w:tcW w:w="2884" w:type="dxa"/>
          </w:tcPr>
          <w:p w14:paraId="567E2BEF" w14:textId="695F4B81" w:rsidR="00E115E7" w:rsidRDefault="00E115E7" w:rsidP="00E115E7">
            <w:pPr>
              <w:pStyle w:val="Arial11Bold"/>
              <w:rPr>
                <w:rFonts w:cs="Arial"/>
              </w:rPr>
            </w:pPr>
            <w:r w:rsidRPr="0081264E">
              <w:rPr>
                <w:rFonts w:cs="Arial"/>
              </w:rPr>
              <w:t>TERRE Activation Period</w:t>
            </w:r>
          </w:p>
        </w:tc>
        <w:tc>
          <w:tcPr>
            <w:tcW w:w="6634" w:type="dxa"/>
          </w:tcPr>
          <w:p w14:paraId="41684B89" w14:textId="1905B62B" w:rsidR="00E115E7" w:rsidRPr="0081264E" w:rsidRDefault="00E115E7" w:rsidP="00E115E7">
            <w:pPr>
              <w:pStyle w:val="TableArial11"/>
              <w:rPr>
                <w:rFonts w:cs="Arial"/>
              </w:rPr>
            </w:pPr>
            <w:proofErr w:type="gramStart"/>
            <w:r w:rsidRPr="0081264E">
              <w:rPr>
                <w:rFonts w:cs="Arial"/>
              </w:rPr>
              <w:t>A period of time</w:t>
            </w:r>
            <w:proofErr w:type="gramEnd"/>
            <w:r w:rsidRPr="0081264E">
              <w:rPr>
                <w:rFonts w:cs="Arial"/>
              </w:rPr>
              <w:t xml:space="preserv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115E7" w:rsidRPr="007E0B31" w14:paraId="49B52FEC" w14:textId="77777777" w:rsidTr="0DEE1E6E">
        <w:trPr>
          <w:cantSplit/>
        </w:trPr>
        <w:tc>
          <w:tcPr>
            <w:tcW w:w="2884" w:type="dxa"/>
          </w:tcPr>
          <w:p w14:paraId="1FED211F" w14:textId="533B6423" w:rsidR="00E115E7" w:rsidRPr="0081264E" w:rsidRDefault="00E115E7" w:rsidP="00E115E7">
            <w:pPr>
              <w:pStyle w:val="Arial11Bold"/>
              <w:rPr>
                <w:rFonts w:cs="Arial"/>
              </w:rPr>
            </w:pPr>
            <w:r w:rsidRPr="0081264E">
              <w:rPr>
                <w:rFonts w:cs="Arial"/>
              </w:rPr>
              <w:t>TERRE Auction Period</w:t>
            </w:r>
          </w:p>
        </w:tc>
        <w:tc>
          <w:tcPr>
            <w:tcW w:w="6634" w:type="dxa"/>
          </w:tcPr>
          <w:p w14:paraId="671C74AE" w14:textId="7274A881" w:rsidR="00E115E7" w:rsidRPr="0081264E" w:rsidRDefault="00E115E7" w:rsidP="00E115E7">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115E7" w:rsidRPr="007E0B31" w14:paraId="65701A2F" w14:textId="77777777" w:rsidTr="0DEE1E6E">
        <w:trPr>
          <w:cantSplit/>
        </w:trPr>
        <w:tc>
          <w:tcPr>
            <w:tcW w:w="2884" w:type="dxa"/>
          </w:tcPr>
          <w:p w14:paraId="7DA4E9BF" w14:textId="53EC5DBC" w:rsidR="00E115E7" w:rsidRPr="0081264E" w:rsidRDefault="00E115E7" w:rsidP="00E115E7">
            <w:pPr>
              <w:pStyle w:val="Arial11Bold"/>
              <w:rPr>
                <w:rFonts w:cs="Arial"/>
              </w:rPr>
            </w:pPr>
            <w:r w:rsidRPr="0081264E">
              <w:rPr>
                <w:rFonts w:cs="Arial"/>
              </w:rPr>
              <w:t>TERRE Bid</w:t>
            </w:r>
          </w:p>
        </w:tc>
        <w:tc>
          <w:tcPr>
            <w:tcW w:w="6634" w:type="dxa"/>
          </w:tcPr>
          <w:p w14:paraId="3AA84BC8" w14:textId="59D282F8" w:rsidR="00E115E7" w:rsidRPr="0081264E" w:rsidRDefault="00E115E7" w:rsidP="00E115E7">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115E7" w:rsidRPr="007E0B31" w14:paraId="55062C4A" w14:textId="77777777" w:rsidTr="0DEE1E6E">
        <w:trPr>
          <w:cantSplit/>
        </w:trPr>
        <w:tc>
          <w:tcPr>
            <w:tcW w:w="2884" w:type="dxa"/>
          </w:tcPr>
          <w:p w14:paraId="0E3BA98F" w14:textId="3DE6A8A3" w:rsidR="00E115E7" w:rsidRPr="0081264E" w:rsidRDefault="00E115E7" w:rsidP="00E115E7">
            <w:pPr>
              <w:pStyle w:val="Arial11Bold"/>
              <w:rPr>
                <w:rFonts w:cs="Arial"/>
              </w:rPr>
            </w:pPr>
            <w:r>
              <w:rPr>
                <w:rFonts w:cs="Arial"/>
              </w:rPr>
              <w:t>TERRE Central Platform</w:t>
            </w:r>
          </w:p>
        </w:tc>
        <w:tc>
          <w:tcPr>
            <w:tcW w:w="6634" w:type="dxa"/>
          </w:tcPr>
          <w:p w14:paraId="21E47917" w14:textId="46FA1734" w:rsidR="00E115E7" w:rsidRPr="0081264E" w:rsidRDefault="00E115E7" w:rsidP="00E115E7">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115E7" w:rsidRPr="0079139F" w14:paraId="275B43EB" w14:textId="77777777" w:rsidTr="0DEE1E6E">
        <w:trPr>
          <w:cantSplit/>
        </w:trPr>
        <w:tc>
          <w:tcPr>
            <w:tcW w:w="2884" w:type="dxa"/>
          </w:tcPr>
          <w:p w14:paraId="2CEC27FA" w14:textId="6D73E446" w:rsidR="00E115E7" w:rsidRPr="0079139F" w:rsidRDefault="00E115E7" w:rsidP="00E115E7">
            <w:pPr>
              <w:pStyle w:val="Arial11Bold"/>
              <w:rPr>
                <w:rFonts w:cs="Arial"/>
              </w:rPr>
            </w:pPr>
            <w:r w:rsidRPr="0079139F">
              <w:rPr>
                <w:rFonts w:cs="Arial"/>
              </w:rPr>
              <w:t>TERRE Data Validation and Consistency Rules</w:t>
            </w:r>
          </w:p>
        </w:tc>
        <w:tc>
          <w:tcPr>
            <w:tcW w:w="6634" w:type="dxa"/>
          </w:tcPr>
          <w:p w14:paraId="7AC65FEF" w14:textId="12093011" w:rsidR="00E115E7" w:rsidRDefault="00E115E7" w:rsidP="00E115E7">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115E7" w:rsidRPr="007E0B31" w14:paraId="377F57A2" w14:textId="77777777" w:rsidTr="0DEE1E6E">
        <w:trPr>
          <w:cantSplit/>
        </w:trPr>
        <w:tc>
          <w:tcPr>
            <w:tcW w:w="2884" w:type="dxa"/>
          </w:tcPr>
          <w:p w14:paraId="150333DE" w14:textId="33A1157A" w:rsidR="00E115E7" w:rsidRDefault="00E115E7" w:rsidP="00E115E7">
            <w:pPr>
              <w:pStyle w:val="Arial11Bold"/>
              <w:jc w:val="both"/>
              <w:rPr>
                <w:rFonts w:cs="Arial"/>
              </w:rPr>
            </w:pPr>
            <w:r w:rsidRPr="0081264E">
              <w:rPr>
                <w:rFonts w:cs="Arial"/>
              </w:rPr>
              <w:t>TERRE Gate Closure</w:t>
            </w:r>
          </w:p>
        </w:tc>
        <w:tc>
          <w:tcPr>
            <w:tcW w:w="6634" w:type="dxa"/>
          </w:tcPr>
          <w:p w14:paraId="36E98425" w14:textId="7BF742E0" w:rsidR="00E115E7" w:rsidRPr="0081264E" w:rsidRDefault="00E115E7" w:rsidP="00E115E7">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115E7" w:rsidRPr="007E0B31" w14:paraId="162A65B2" w14:textId="77777777" w:rsidTr="0DEE1E6E">
        <w:trPr>
          <w:cantSplit/>
        </w:trPr>
        <w:tc>
          <w:tcPr>
            <w:tcW w:w="2884" w:type="dxa"/>
          </w:tcPr>
          <w:p w14:paraId="1E8AEB6A" w14:textId="77777777" w:rsidR="00E115E7" w:rsidRDefault="00E115E7" w:rsidP="00E115E7">
            <w:pPr>
              <w:pStyle w:val="Arial11Bold"/>
              <w:jc w:val="both"/>
              <w:rPr>
                <w:rFonts w:cs="Arial"/>
              </w:rPr>
            </w:pPr>
            <w:r>
              <w:rPr>
                <w:rFonts w:cs="Arial"/>
              </w:rPr>
              <w:lastRenderedPageBreak/>
              <w:t>TERRE Instruction</w:t>
            </w:r>
          </w:p>
          <w:p w14:paraId="6C90D26B" w14:textId="1F6FC951" w:rsidR="00E115E7" w:rsidRPr="0081264E" w:rsidRDefault="00E115E7" w:rsidP="00E115E7">
            <w:pPr>
              <w:pStyle w:val="Arial11Bold"/>
              <w:jc w:val="both"/>
              <w:rPr>
                <w:rFonts w:cs="Arial"/>
              </w:rPr>
            </w:pPr>
            <w:r w:rsidRPr="0081264E">
              <w:rPr>
                <w:rFonts w:cs="Arial"/>
              </w:rPr>
              <w:t>Guide</w:t>
            </w:r>
          </w:p>
        </w:tc>
        <w:tc>
          <w:tcPr>
            <w:tcW w:w="6634" w:type="dxa"/>
          </w:tcPr>
          <w:p w14:paraId="0AE534E2" w14:textId="203C4D64" w:rsidR="00E115E7" w:rsidRDefault="00E115E7" w:rsidP="00E115E7">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115E7" w:rsidRPr="007E0B31" w14:paraId="3B8258A7" w14:textId="77777777" w:rsidTr="0DEE1E6E">
        <w:trPr>
          <w:cantSplit/>
        </w:trPr>
        <w:tc>
          <w:tcPr>
            <w:tcW w:w="2884" w:type="dxa"/>
          </w:tcPr>
          <w:p w14:paraId="0D19D080" w14:textId="77777777" w:rsidR="00E115E7" w:rsidRPr="007E0B31" w:rsidRDefault="00E115E7" w:rsidP="00E115E7">
            <w:pPr>
              <w:pStyle w:val="Arial11Bold"/>
              <w:rPr>
                <w:rFonts w:cs="Arial"/>
              </w:rPr>
            </w:pPr>
            <w:r w:rsidRPr="007E0B31">
              <w:rPr>
                <w:rFonts w:cs="Arial"/>
              </w:rPr>
              <w:t>Test Co-ordinator</w:t>
            </w:r>
          </w:p>
        </w:tc>
        <w:tc>
          <w:tcPr>
            <w:tcW w:w="6634" w:type="dxa"/>
          </w:tcPr>
          <w:p w14:paraId="326082B0" w14:textId="77777777" w:rsidR="00E115E7" w:rsidRPr="007E0B31" w:rsidRDefault="00E115E7" w:rsidP="00E115E7">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115E7" w:rsidRPr="007E0B31" w14:paraId="01488D17" w14:textId="77777777" w:rsidTr="0DEE1E6E">
        <w:trPr>
          <w:cantSplit/>
        </w:trPr>
        <w:tc>
          <w:tcPr>
            <w:tcW w:w="2884" w:type="dxa"/>
          </w:tcPr>
          <w:p w14:paraId="128FD9C9" w14:textId="77777777" w:rsidR="00E115E7" w:rsidRPr="007E0B31" w:rsidRDefault="00E115E7" w:rsidP="00E115E7">
            <w:pPr>
              <w:pStyle w:val="Arial11Bold"/>
              <w:rPr>
                <w:rFonts w:cs="Arial"/>
              </w:rPr>
            </w:pPr>
            <w:r w:rsidRPr="007E0B31">
              <w:rPr>
                <w:rFonts w:cs="Arial"/>
              </w:rPr>
              <w:t>Test Panel</w:t>
            </w:r>
          </w:p>
        </w:tc>
        <w:tc>
          <w:tcPr>
            <w:tcW w:w="6634" w:type="dxa"/>
          </w:tcPr>
          <w:p w14:paraId="33A2A2B3" w14:textId="77777777" w:rsidR="00E115E7" w:rsidRPr="007E0B31" w:rsidRDefault="00E115E7" w:rsidP="00E115E7">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115E7" w:rsidRPr="007E0B31" w14:paraId="2164A4E4" w14:textId="77777777" w:rsidTr="0DEE1E6E">
        <w:trPr>
          <w:cantSplit/>
        </w:trPr>
        <w:tc>
          <w:tcPr>
            <w:tcW w:w="2884" w:type="dxa"/>
          </w:tcPr>
          <w:p w14:paraId="1F60112F" w14:textId="41D5FEBC" w:rsidR="00E115E7" w:rsidRPr="00875FA6" w:rsidRDefault="00E115E7" w:rsidP="00E115E7">
            <w:pPr>
              <w:pStyle w:val="Arial11Bold"/>
            </w:pPr>
            <w:r w:rsidRPr="00875FA6">
              <w:t>Test Plan</w:t>
            </w:r>
          </w:p>
        </w:tc>
        <w:tc>
          <w:tcPr>
            <w:tcW w:w="6634" w:type="dxa"/>
          </w:tcPr>
          <w:p w14:paraId="438005A0" w14:textId="76F7FBDF" w:rsidR="00E115E7" w:rsidRPr="00875FA6" w:rsidRDefault="00E115E7" w:rsidP="00E115E7">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E115E7" w:rsidRPr="007E0B31" w14:paraId="28AD5A3B" w14:textId="77777777" w:rsidTr="0DEE1E6E">
        <w:trPr>
          <w:cantSplit/>
        </w:trPr>
        <w:tc>
          <w:tcPr>
            <w:tcW w:w="2884" w:type="dxa"/>
          </w:tcPr>
          <w:p w14:paraId="57595996" w14:textId="77777777" w:rsidR="00E115E7" w:rsidRPr="007E0B31" w:rsidRDefault="00E115E7" w:rsidP="00E115E7">
            <w:pPr>
              <w:pStyle w:val="Arial11Bold"/>
              <w:rPr>
                <w:rFonts w:cs="Arial"/>
              </w:rPr>
            </w:pPr>
            <w:r w:rsidRPr="007E0B31">
              <w:rPr>
                <w:rFonts w:cs="Arial"/>
              </w:rPr>
              <w:t>Test Programme</w:t>
            </w:r>
          </w:p>
        </w:tc>
        <w:tc>
          <w:tcPr>
            <w:tcW w:w="6634" w:type="dxa"/>
          </w:tcPr>
          <w:p w14:paraId="19CEAC1B" w14:textId="77C128C1" w:rsidR="00E115E7" w:rsidRPr="007E0B31" w:rsidRDefault="00E115E7" w:rsidP="00E115E7">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115E7" w:rsidRPr="007E0B31" w14:paraId="1328CFC6" w14:textId="77777777" w:rsidTr="0DEE1E6E">
        <w:trPr>
          <w:cantSplit/>
        </w:trPr>
        <w:tc>
          <w:tcPr>
            <w:tcW w:w="2884" w:type="dxa"/>
          </w:tcPr>
          <w:p w14:paraId="1D6B5BC8" w14:textId="77777777" w:rsidR="00E115E7" w:rsidRPr="007E0B31" w:rsidRDefault="00E115E7" w:rsidP="00E115E7">
            <w:pPr>
              <w:pStyle w:val="Arial11Bold"/>
              <w:rPr>
                <w:rFonts w:cs="Arial"/>
              </w:rPr>
            </w:pPr>
            <w:r w:rsidRPr="007E0B31">
              <w:rPr>
                <w:rFonts w:cs="Arial"/>
              </w:rPr>
              <w:t>Test Proposer</w:t>
            </w:r>
          </w:p>
        </w:tc>
        <w:tc>
          <w:tcPr>
            <w:tcW w:w="6634" w:type="dxa"/>
          </w:tcPr>
          <w:p w14:paraId="3AACD309" w14:textId="77777777" w:rsidR="00E115E7" w:rsidRPr="007E0B31" w:rsidRDefault="00E115E7" w:rsidP="00E115E7">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115E7" w:rsidRPr="007E0B31" w14:paraId="316C92C8" w14:textId="77777777" w:rsidTr="0DEE1E6E">
        <w:trPr>
          <w:cantSplit/>
        </w:trPr>
        <w:tc>
          <w:tcPr>
            <w:tcW w:w="2884" w:type="dxa"/>
          </w:tcPr>
          <w:p w14:paraId="06874C34" w14:textId="30838C72" w:rsidR="00E115E7" w:rsidRPr="004C03CD" w:rsidRDefault="00E115E7" w:rsidP="00E115E7">
            <w:pPr>
              <w:pStyle w:val="Arial11Bold"/>
              <w:rPr>
                <w:rFonts w:cs="Arial"/>
              </w:rPr>
            </w:pPr>
            <w:r w:rsidRPr="002510FF">
              <w:rPr>
                <w:rFonts w:cs="Arial"/>
              </w:rPr>
              <w:t>Test Signal</w:t>
            </w:r>
          </w:p>
        </w:tc>
        <w:tc>
          <w:tcPr>
            <w:tcW w:w="6634" w:type="dxa"/>
          </w:tcPr>
          <w:p w14:paraId="0F830BE9" w14:textId="5C14D1D7" w:rsidR="00E115E7" w:rsidRPr="004C03CD" w:rsidRDefault="00E115E7" w:rsidP="00E115E7">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115E7" w:rsidRPr="007E0B31" w14:paraId="1191920B" w14:textId="77777777" w:rsidTr="0DEE1E6E">
        <w:trPr>
          <w:cantSplit/>
        </w:trPr>
        <w:tc>
          <w:tcPr>
            <w:tcW w:w="2884" w:type="dxa"/>
          </w:tcPr>
          <w:p w14:paraId="1A32535D" w14:textId="3657B7C0" w:rsidR="00E115E7" w:rsidRPr="007E0B31" w:rsidRDefault="00E115E7" w:rsidP="00E115E7">
            <w:pPr>
              <w:pStyle w:val="Arial11Bold"/>
              <w:rPr>
                <w:rFonts w:cs="Arial"/>
              </w:rPr>
            </w:pPr>
            <w:r>
              <w:rPr>
                <w:rFonts w:cs="Arial"/>
              </w:rPr>
              <w:t>The Company</w:t>
            </w:r>
          </w:p>
        </w:tc>
        <w:tc>
          <w:tcPr>
            <w:tcW w:w="6634" w:type="dxa"/>
          </w:tcPr>
          <w:p w14:paraId="17B4E3BD" w14:textId="70ADDF76" w:rsidR="00E115E7" w:rsidRPr="007E0B31" w:rsidRDefault="00E115E7" w:rsidP="00E115E7">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proofErr w:type="gramStart"/>
            <w:r w:rsidRPr="38E6A229">
              <w:rPr>
                <w:rFonts w:cs="Arial"/>
              </w:rPr>
              <w:t>. .</w:t>
            </w:r>
            <w:proofErr w:type="gramEnd"/>
            <w:r w:rsidRPr="38E6A229">
              <w:rPr>
                <w:rFonts w:cs="Arial"/>
              </w:rPr>
              <w:t xml:space="preserve"> </w:t>
            </w:r>
          </w:p>
        </w:tc>
      </w:tr>
      <w:tr w:rsidR="00E115E7" w:rsidRPr="007E0B31" w14:paraId="100BAB28" w14:textId="77777777" w:rsidTr="0DEE1E6E">
        <w:trPr>
          <w:cantSplit/>
        </w:trPr>
        <w:tc>
          <w:tcPr>
            <w:tcW w:w="2884" w:type="dxa"/>
          </w:tcPr>
          <w:p w14:paraId="4F575092" w14:textId="1BAAF1FB" w:rsidR="00E115E7" w:rsidRPr="007E0B31" w:rsidRDefault="00E115E7" w:rsidP="00E115E7">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115E7" w:rsidRPr="007E0B31" w:rsidRDefault="00E115E7" w:rsidP="00E115E7">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115E7" w:rsidRPr="007E0B31" w14:paraId="07C21332" w14:textId="77777777" w:rsidTr="0DEE1E6E">
        <w:trPr>
          <w:cantSplit/>
        </w:trPr>
        <w:tc>
          <w:tcPr>
            <w:tcW w:w="2884" w:type="dxa"/>
          </w:tcPr>
          <w:p w14:paraId="46DE90D6" w14:textId="315D2376" w:rsidR="00E115E7" w:rsidRPr="007E0B31" w:rsidRDefault="00E115E7" w:rsidP="00E115E7">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115E7" w:rsidRPr="007E0B31" w:rsidRDefault="00E115E7" w:rsidP="00E115E7">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E115E7" w:rsidRPr="007E0B31" w14:paraId="7E0C0F2F" w14:textId="77777777" w:rsidTr="0DEE1E6E">
        <w:trPr>
          <w:cantSplit/>
        </w:trPr>
        <w:tc>
          <w:tcPr>
            <w:tcW w:w="2884" w:type="dxa"/>
          </w:tcPr>
          <w:p w14:paraId="1E0D9CB3" w14:textId="157BEEAF" w:rsidR="00E115E7" w:rsidRPr="00A438EF" w:rsidRDefault="00E115E7" w:rsidP="00E115E7">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E115E7" w:rsidRPr="00CE4CCF" w:rsidRDefault="00E115E7" w:rsidP="00E115E7">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E115E7" w:rsidRPr="007E0B31" w14:paraId="051B9233" w14:textId="77777777" w:rsidTr="0DEE1E6E">
        <w:trPr>
          <w:cantSplit/>
        </w:trPr>
        <w:tc>
          <w:tcPr>
            <w:tcW w:w="2884" w:type="dxa"/>
          </w:tcPr>
          <w:p w14:paraId="2A8B99B3" w14:textId="592766FF" w:rsidR="00E115E7" w:rsidRPr="007E0B31" w:rsidRDefault="00E115E7" w:rsidP="00E115E7">
            <w:pPr>
              <w:pStyle w:val="Arial11Bold"/>
              <w:rPr>
                <w:rFonts w:cs="Arial"/>
              </w:rPr>
            </w:pPr>
            <w:r w:rsidRPr="0001102F">
              <w:rPr>
                <w:rFonts w:cs="Arial"/>
              </w:rPr>
              <w:t>Top Up Restoration Contract</w:t>
            </w:r>
          </w:p>
        </w:tc>
        <w:tc>
          <w:tcPr>
            <w:tcW w:w="6634" w:type="dxa"/>
          </w:tcPr>
          <w:p w14:paraId="48943893" w14:textId="224A59E7" w:rsidR="00E115E7" w:rsidRPr="007E0B31" w:rsidRDefault="00E115E7" w:rsidP="00E115E7">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E115E7" w:rsidRPr="007E0B31" w14:paraId="767E36DB" w14:textId="77777777" w:rsidTr="0DEE1E6E">
        <w:trPr>
          <w:cantSplit/>
        </w:trPr>
        <w:tc>
          <w:tcPr>
            <w:tcW w:w="2884" w:type="dxa"/>
          </w:tcPr>
          <w:p w14:paraId="130A2E6E" w14:textId="3CD6AF48" w:rsidR="00E115E7" w:rsidRPr="007E0B31" w:rsidRDefault="00E115E7" w:rsidP="00E115E7">
            <w:pPr>
              <w:pStyle w:val="Arial11Bold"/>
              <w:rPr>
                <w:rFonts w:cs="Arial"/>
              </w:rPr>
            </w:pPr>
            <w:r>
              <w:rPr>
                <w:rFonts w:cs="Arial"/>
              </w:rPr>
              <w:t>Top Up Restoration Contractor</w:t>
            </w:r>
          </w:p>
        </w:tc>
        <w:tc>
          <w:tcPr>
            <w:tcW w:w="6634" w:type="dxa"/>
          </w:tcPr>
          <w:p w14:paraId="08A3E597" w14:textId="5B2259FC" w:rsidR="00E115E7" w:rsidRPr="007E0B31" w:rsidRDefault="00E115E7" w:rsidP="00E115E7">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E115E7" w:rsidRPr="007E0B31" w14:paraId="7BDEB1D1" w14:textId="77777777" w:rsidTr="0DEE1E6E">
        <w:trPr>
          <w:cantSplit/>
        </w:trPr>
        <w:tc>
          <w:tcPr>
            <w:tcW w:w="2884" w:type="dxa"/>
          </w:tcPr>
          <w:p w14:paraId="6AAC9811" w14:textId="3492013A" w:rsidR="00E115E7" w:rsidRPr="007E0B31" w:rsidRDefault="00E115E7" w:rsidP="00E115E7">
            <w:pPr>
              <w:pStyle w:val="Arial11Bold"/>
              <w:rPr>
                <w:rFonts w:cs="Arial"/>
              </w:rPr>
            </w:pPr>
            <w:r>
              <w:rPr>
                <w:rFonts w:cs="Arial"/>
              </w:rPr>
              <w:t>Top Up Restoration Plant</w:t>
            </w:r>
          </w:p>
        </w:tc>
        <w:tc>
          <w:tcPr>
            <w:tcW w:w="6634" w:type="dxa"/>
          </w:tcPr>
          <w:p w14:paraId="7A52B53D" w14:textId="73F2688D" w:rsidR="00E115E7" w:rsidRPr="007E0B31" w:rsidRDefault="00E115E7" w:rsidP="00E115E7">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E115E7" w:rsidRPr="007E0B31" w14:paraId="616F93ED" w14:textId="77777777" w:rsidTr="0DEE1E6E">
        <w:trPr>
          <w:cantSplit/>
        </w:trPr>
        <w:tc>
          <w:tcPr>
            <w:tcW w:w="2884" w:type="dxa"/>
          </w:tcPr>
          <w:p w14:paraId="24BE8F65" w14:textId="7F0CB3AF" w:rsidR="00E115E7" w:rsidRPr="007E0B31" w:rsidRDefault="00E115E7" w:rsidP="00E115E7">
            <w:pPr>
              <w:pStyle w:val="Arial11Bold"/>
              <w:rPr>
                <w:rFonts w:cs="Arial"/>
              </w:rPr>
            </w:pPr>
            <w:r>
              <w:rPr>
                <w:rFonts w:cs="Arial"/>
              </w:rPr>
              <w:t>Top Up Restoration Plant Test</w:t>
            </w:r>
          </w:p>
        </w:tc>
        <w:tc>
          <w:tcPr>
            <w:tcW w:w="6634" w:type="dxa"/>
          </w:tcPr>
          <w:p w14:paraId="3D8FD0F6" w14:textId="218B9E06" w:rsidR="00E115E7" w:rsidRPr="007E0B31" w:rsidRDefault="00E115E7" w:rsidP="00E115E7">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E115E7" w:rsidRPr="007E0B31" w14:paraId="6E50222A" w14:textId="77777777" w:rsidTr="0DEE1E6E">
        <w:trPr>
          <w:cantSplit/>
        </w:trPr>
        <w:tc>
          <w:tcPr>
            <w:tcW w:w="2884" w:type="dxa"/>
          </w:tcPr>
          <w:p w14:paraId="1FB787B1" w14:textId="77777777" w:rsidR="00E115E7" w:rsidRPr="007E0B31" w:rsidRDefault="00E115E7" w:rsidP="00E115E7">
            <w:pPr>
              <w:pStyle w:val="Arial11Bold"/>
              <w:rPr>
                <w:rFonts w:cs="Arial"/>
              </w:rPr>
            </w:pPr>
            <w:r w:rsidRPr="007E0B31">
              <w:rPr>
                <w:rFonts w:cs="Arial"/>
              </w:rPr>
              <w:t>Total Shutdown</w:t>
            </w:r>
          </w:p>
        </w:tc>
        <w:tc>
          <w:tcPr>
            <w:tcW w:w="6634" w:type="dxa"/>
          </w:tcPr>
          <w:p w14:paraId="5EDD63F2" w14:textId="1C79CF52" w:rsidR="00E115E7" w:rsidRPr="007E0B31" w:rsidRDefault="00E115E7" w:rsidP="00E115E7">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115E7" w:rsidRPr="007E0B31" w14:paraId="03665F8A" w14:textId="77777777" w:rsidTr="0DEE1E6E">
        <w:trPr>
          <w:cantSplit/>
        </w:trPr>
        <w:tc>
          <w:tcPr>
            <w:tcW w:w="2884" w:type="dxa"/>
          </w:tcPr>
          <w:p w14:paraId="133B8AA4" w14:textId="77777777" w:rsidR="00E115E7" w:rsidRPr="007E0B31" w:rsidRDefault="00E115E7" w:rsidP="00E115E7">
            <w:pPr>
              <w:pStyle w:val="Arial11Bold"/>
              <w:rPr>
                <w:rFonts w:cs="Arial"/>
              </w:rPr>
            </w:pPr>
            <w:r w:rsidRPr="007E0B31">
              <w:rPr>
                <w:rFonts w:cs="Arial"/>
              </w:rPr>
              <w:t>Total System</w:t>
            </w:r>
          </w:p>
        </w:tc>
        <w:tc>
          <w:tcPr>
            <w:tcW w:w="6634" w:type="dxa"/>
          </w:tcPr>
          <w:p w14:paraId="6E425FE9" w14:textId="77777777" w:rsidR="00E115E7" w:rsidRPr="007E0B31" w:rsidRDefault="00E115E7" w:rsidP="00E115E7">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115E7" w:rsidRPr="007E0B31" w14:paraId="2CEA121D" w14:textId="77777777" w:rsidTr="0DEE1E6E">
        <w:trPr>
          <w:cantSplit/>
        </w:trPr>
        <w:tc>
          <w:tcPr>
            <w:tcW w:w="2884" w:type="dxa"/>
          </w:tcPr>
          <w:p w14:paraId="096BE835" w14:textId="77777777" w:rsidR="00E115E7" w:rsidRPr="007E0B31" w:rsidRDefault="00E115E7" w:rsidP="00E115E7">
            <w:pPr>
              <w:pStyle w:val="Arial11Bold"/>
              <w:rPr>
                <w:rFonts w:cs="Arial"/>
              </w:rPr>
            </w:pPr>
            <w:r w:rsidRPr="007E0B31">
              <w:rPr>
                <w:rFonts w:cs="Arial"/>
              </w:rPr>
              <w:t>Trading Point</w:t>
            </w:r>
          </w:p>
        </w:tc>
        <w:tc>
          <w:tcPr>
            <w:tcW w:w="6634" w:type="dxa"/>
          </w:tcPr>
          <w:p w14:paraId="0BB80024" w14:textId="6807865F" w:rsidR="00E115E7" w:rsidRPr="007E0B31" w:rsidRDefault="00E115E7" w:rsidP="00E115E7">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115E7" w:rsidRPr="007E0B31" w14:paraId="6355B4EF" w14:textId="77777777" w:rsidTr="0DEE1E6E">
        <w:trPr>
          <w:cantSplit/>
        </w:trPr>
        <w:tc>
          <w:tcPr>
            <w:tcW w:w="2884" w:type="dxa"/>
          </w:tcPr>
          <w:p w14:paraId="2AC59C62" w14:textId="77777777" w:rsidR="00E115E7" w:rsidRPr="007E0B31" w:rsidRDefault="00E115E7" w:rsidP="00E115E7">
            <w:pPr>
              <w:pStyle w:val="Arial11Bold"/>
              <w:rPr>
                <w:rFonts w:cs="Arial"/>
              </w:rPr>
            </w:pPr>
            <w:r w:rsidRPr="007E0B31">
              <w:rPr>
                <w:rFonts w:cs="Arial"/>
              </w:rPr>
              <w:t>Transfer Date</w:t>
            </w:r>
          </w:p>
        </w:tc>
        <w:tc>
          <w:tcPr>
            <w:tcW w:w="6634" w:type="dxa"/>
          </w:tcPr>
          <w:p w14:paraId="7A0D17C4" w14:textId="77777777" w:rsidR="00E115E7" w:rsidRPr="007E0B31" w:rsidRDefault="00E115E7" w:rsidP="00E115E7">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115E7" w:rsidRPr="007E0B31" w14:paraId="2FFD149D" w14:textId="77777777" w:rsidTr="0DEE1E6E">
        <w:trPr>
          <w:cantSplit/>
        </w:trPr>
        <w:tc>
          <w:tcPr>
            <w:tcW w:w="2884" w:type="dxa"/>
          </w:tcPr>
          <w:p w14:paraId="6A0B230B" w14:textId="77777777" w:rsidR="00E115E7" w:rsidRPr="007E0B31" w:rsidRDefault="00E115E7" w:rsidP="00E115E7">
            <w:pPr>
              <w:pStyle w:val="Arial11Bold"/>
              <w:rPr>
                <w:rFonts w:cs="Arial"/>
              </w:rPr>
            </w:pPr>
            <w:r w:rsidRPr="007E0B31">
              <w:rPr>
                <w:rFonts w:cs="Arial"/>
              </w:rPr>
              <w:lastRenderedPageBreak/>
              <w:t>Transmission</w:t>
            </w:r>
          </w:p>
        </w:tc>
        <w:tc>
          <w:tcPr>
            <w:tcW w:w="6634" w:type="dxa"/>
          </w:tcPr>
          <w:p w14:paraId="484C3E41" w14:textId="77777777" w:rsidR="00E115E7" w:rsidRPr="007E0B31" w:rsidRDefault="00E115E7" w:rsidP="00E115E7">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115E7" w:rsidRPr="007E0B31" w14:paraId="369076F1" w14:textId="77777777" w:rsidTr="0DEE1E6E">
        <w:trPr>
          <w:cantSplit/>
        </w:trPr>
        <w:tc>
          <w:tcPr>
            <w:tcW w:w="2884" w:type="dxa"/>
          </w:tcPr>
          <w:p w14:paraId="1B0C8C13" w14:textId="77777777" w:rsidR="00E115E7" w:rsidRPr="007E0B31" w:rsidRDefault="00E115E7" w:rsidP="00E115E7">
            <w:pPr>
              <w:pStyle w:val="Arial11Bold"/>
              <w:rPr>
                <w:rFonts w:cs="Arial"/>
              </w:rPr>
            </w:pPr>
            <w:r w:rsidRPr="007E0B31">
              <w:rPr>
                <w:rFonts w:cs="Arial"/>
                <w:lang w:val="en-US"/>
              </w:rPr>
              <w:t>Transmission Area</w:t>
            </w:r>
          </w:p>
        </w:tc>
        <w:tc>
          <w:tcPr>
            <w:tcW w:w="6634" w:type="dxa"/>
          </w:tcPr>
          <w:p w14:paraId="4B6681DA" w14:textId="77777777" w:rsidR="00E115E7" w:rsidRPr="007E0B31" w:rsidRDefault="00E115E7" w:rsidP="00E115E7">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115E7" w:rsidRPr="007E0B31" w14:paraId="052C965A" w14:textId="77777777" w:rsidTr="0DEE1E6E">
        <w:trPr>
          <w:cantSplit/>
        </w:trPr>
        <w:tc>
          <w:tcPr>
            <w:tcW w:w="2884" w:type="dxa"/>
          </w:tcPr>
          <w:p w14:paraId="5F2FC0DC" w14:textId="77777777" w:rsidR="00E115E7" w:rsidRPr="007E0B31" w:rsidRDefault="00E115E7" w:rsidP="00E115E7">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115E7" w:rsidRPr="007E0B31" w:rsidRDefault="00E115E7" w:rsidP="00E115E7">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115E7" w:rsidRPr="007E0B31" w14:paraId="0DDE5639" w14:textId="77777777" w:rsidTr="0DEE1E6E">
        <w:trPr>
          <w:cantSplit/>
        </w:trPr>
        <w:tc>
          <w:tcPr>
            <w:tcW w:w="2884" w:type="dxa"/>
          </w:tcPr>
          <w:p w14:paraId="1A90AEFF" w14:textId="77777777" w:rsidR="00E115E7" w:rsidRPr="007E0B31" w:rsidRDefault="00E115E7" w:rsidP="00E115E7">
            <w:pPr>
              <w:pStyle w:val="Arial11Bold"/>
              <w:rPr>
                <w:rFonts w:cs="Arial"/>
              </w:rPr>
            </w:pPr>
            <w:r w:rsidRPr="007E0B31">
              <w:rPr>
                <w:rFonts w:cs="Arial"/>
              </w:rPr>
              <w:t>Transmission DC Converter</w:t>
            </w:r>
          </w:p>
        </w:tc>
        <w:tc>
          <w:tcPr>
            <w:tcW w:w="6634" w:type="dxa"/>
          </w:tcPr>
          <w:p w14:paraId="3B963E3C" w14:textId="77777777" w:rsidR="00E115E7" w:rsidRPr="007E0B31" w:rsidRDefault="00E115E7" w:rsidP="00E115E7">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115E7" w:rsidRPr="007E0B31" w14:paraId="5F8263B5" w14:textId="77777777" w:rsidTr="0DEE1E6E">
        <w:trPr>
          <w:cantSplit/>
        </w:trPr>
        <w:tc>
          <w:tcPr>
            <w:tcW w:w="2884" w:type="dxa"/>
          </w:tcPr>
          <w:p w14:paraId="259E74B1" w14:textId="77777777" w:rsidR="00E115E7" w:rsidRPr="007E0B31" w:rsidRDefault="00E115E7" w:rsidP="00E115E7">
            <w:pPr>
              <w:pStyle w:val="Arial11Bold"/>
              <w:rPr>
                <w:rFonts w:cs="Arial"/>
              </w:rPr>
            </w:pPr>
            <w:r w:rsidRPr="007E0B31">
              <w:rPr>
                <w:rFonts w:cs="Arial"/>
              </w:rPr>
              <w:t>Transmission Entry Capacity</w:t>
            </w:r>
          </w:p>
        </w:tc>
        <w:tc>
          <w:tcPr>
            <w:tcW w:w="6634" w:type="dxa"/>
          </w:tcPr>
          <w:p w14:paraId="4AEF75AE" w14:textId="77777777" w:rsidR="00E115E7" w:rsidRPr="007E0B31" w:rsidRDefault="00E115E7" w:rsidP="00E115E7">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115E7" w:rsidRPr="007E0B31" w14:paraId="01834965" w14:textId="77777777" w:rsidTr="0DEE1E6E">
        <w:trPr>
          <w:cantSplit/>
        </w:trPr>
        <w:tc>
          <w:tcPr>
            <w:tcW w:w="2884" w:type="dxa"/>
          </w:tcPr>
          <w:p w14:paraId="28380C3E" w14:textId="77777777" w:rsidR="00E115E7" w:rsidRPr="007E0B31" w:rsidRDefault="00E115E7" w:rsidP="00E115E7">
            <w:pPr>
              <w:pStyle w:val="Arial11Bold"/>
              <w:rPr>
                <w:rFonts w:cs="Arial"/>
              </w:rPr>
            </w:pPr>
            <w:r w:rsidRPr="007E0B31">
              <w:rPr>
                <w:rFonts w:cs="Arial"/>
              </w:rPr>
              <w:t>Transmission Interface Circuit</w:t>
            </w:r>
          </w:p>
        </w:tc>
        <w:tc>
          <w:tcPr>
            <w:tcW w:w="6634" w:type="dxa"/>
          </w:tcPr>
          <w:p w14:paraId="77136DC3" w14:textId="77777777" w:rsidR="00E115E7" w:rsidRPr="00E9642F" w:rsidRDefault="00E115E7" w:rsidP="00E115E7">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E115E7" w:rsidRPr="007E0B31" w:rsidRDefault="00E115E7" w:rsidP="00E115E7">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E115E7" w:rsidRPr="007E0B31" w14:paraId="14A60B97" w14:textId="77777777" w:rsidTr="0DEE1E6E">
        <w:trPr>
          <w:cantSplit/>
        </w:trPr>
        <w:tc>
          <w:tcPr>
            <w:tcW w:w="2884" w:type="dxa"/>
          </w:tcPr>
          <w:p w14:paraId="24A351F4" w14:textId="77777777" w:rsidR="00E115E7" w:rsidRPr="007E0B31" w:rsidRDefault="00E115E7" w:rsidP="00E115E7">
            <w:pPr>
              <w:pStyle w:val="Arial11Bold"/>
              <w:rPr>
                <w:rFonts w:cs="Arial"/>
              </w:rPr>
            </w:pPr>
            <w:r w:rsidRPr="007E0B31">
              <w:rPr>
                <w:rFonts w:cs="Arial"/>
              </w:rPr>
              <w:t>Transmission Interface Point</w:t>
            </w:r>
          </w:p>
        </w:tc>
        <w:tc>
          <w:tcPr>
            <w:tcW w:w="6634" w:type="dxa"/>
          </w:tcPr>
          <w:p w14:paraId="288BC234" w14:textId="0940EB1B" w:rsidR="00E115E7" w:rsidRPr="007E0B31" w:rsidRDefault="00E115E7" w:rsidP="00E115E7">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115E7" w:rsidRPr="007E0B31" w14:paraId="12E4E169" w14:textId="77777777" w:rsidTr="0DEE1E6E">
        <w:trPr>
          <w:cantSplit/>
        </w:trPr>
        <w:tc>
          <w:tcPr>
            <w:tcW w:w="2884" w:type="dxa"/>
          </w:tcPr>
          <w:p w14:paraId="41174EA6" w14:textId="77777777" w:rsidR="00E115E7" w:rsidRPr="007E0B31" w:rsidRDefault="00E115E7" w:rsidP="00E115E7">
            <w:pPr>
              <w:pStyle w:val="Arial11Bold"/>
              <w:rPr>
                <w:rFonts w:cs="Arial"/>
              </w:rPr>
            </w:pPr>
            <w:r w:rsidRPr="007E0B31">
              <w:rPr>
                <w:rFonts w:cs="Arial"/>
              </w:rPr>
              <w:t>Transmission Interface Site</w:t>
            </w:r>
          </w:p>
        </w:tc>
        <w:tc>
          <w:tcPr>
            <w:tcW w:w="6634" w:type="dxa"/>
          </w:tcPr>
          <w:p w14:paraId="36310DA2" w14:textId="1A88231F" w:rsidR="00E115E7" w:rsidRPr="007E0B31" w:rsidRDefault="00E115E7" w:rsidP="00E115E7">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115E7" w:rsidRPr="007E0B31" w14:paraId="0B4F08F2" w14:textId="77777777" w:rsidTr="0DEE1E6E">
        <w:trPr>
          <w:cantSplit/>
        </w:trPr>
        <w:tc>
          <w:tcPr>
            <w:tcW w:w="2884" w:type="dxa"/>
          </w:tcPr>
          <w:p w14:paraId="71A83FA6" w14:textId="77777777" w:rsidR="00E115E7" w:rsidRPr="007E0B31" w:rsidRDefault="00E115E7" w:rsidP="00E115E7">
            <w:pPr>
              <w:pStyle w:val="Arial11Bold"/>
              <w:rPr>
                <w:rFonts w:cs="Arial"/>
              </w:rPr>
            </w:pPr>
            <w:r w:rsidRPr="007E0B31">
              <w:rPr>
                <w:rFonts w:cs="Arial"/>
              </w:rPr>
              <w:t>Transmission Licence</w:t>
            </w:r>
          </w:p>
        </w:tc>
        <w:tc>
          <w:tcPr>
            <w:tcW w:w="6634" w:type="dxa"/>
          </w:tcPr>
          <w:p w14:paraId="5E9EC095" w14:textId="77777777" w:rsidR="00E115E7" w:rsidRPr="007E0B31" w:rsidRDefault="00E115E7" w:rsidP="00E115E7">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115E7" w:rsidRPr="007E0B31" w14:paraId="1F5A6A84" w14:textId="77777777" w:rsidTr="0DEE1E6E">
        <w:trPr>
          <w:cantSplit/>
        </w:trPr>
        <w:tc>
          <w:tcPr>
            <w:tcW w:w="2884" w:type="dxa"/>
          </w:tcPr>
          <w:p w14:paraId="7216E635" w14:textId="77777777" w:rsidR="00E115E7" w:rsidRPr="007E0B31" w:rsidRDefault="00E115E7" w:rsidP="00E115E7">
            <w:pPr>
              <w:pStyle w:val="Arial11Bold"/>
              <w:rPr>
                <w:rFonts w:cs="Arial"/>
              </w:rPr>
            </w:pPr>
            <w:r w:rsidRPr="007E0B31">
              <w:rPr>
                <w:rFonts w:cs="Arial"/>
              </w:rPr>
              <w:t>Transmission Licensee</w:t>
            </w:r>
          </w:p>
        </w:tc>
        <w:tc>
          <w:tcPr>
            <w:tcW w:w="6634" w:type="dxa"/>
          </w:tcPr>
          <w:p w14:paraId="738A653A" w14:textId="37035491" w:rsidR="00E115E7" w:rsidRPr="007E0B31" w:rsidRDefault="00E115E7" w:rsidP="00E115E7">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E115E7" w:rsidRPr="007E0B31" w14:paraId="6ED18EA3" w14:textId="77777777" w:rsidTr="0DEE1E6E">
        <w:trPr>
          <w:cantSplit/>
        </w:trPr>
        <w:tc>
          <w:tcPr>
            <w:tcW w:w="2884" w:type="dxa"/>
          </w:tcPr>
          <w:p w14:paraId="6AB51AF3" w14:textId="77777777" w:rsidR="00E115E7" w:rsidRPr="007E0B31" w:rsidRDefault="00E115E7" w:rsidP="00E115E7">
            <w:pPr>
              <w:pStyle w:val="Arial11Bold"/>
              <w:rPr>
                <w:rFonts w:cs="Arial"/>
              </w:rPr>
            </w:pPr>
            <w:r w:rsidRPr="007E0B31">
              <w:rPr>
                <w:rFonts w:cs="Arial"/>
              </w:rPr>
              <w:t>Transmission Site</w:t>
            </w:r>
          </w:p>
        </w:tc>
        <w:tc>
          <w:tcPr>
            <w:tcW w:w="6634" w:type="dxa"/>
          </w:tcPr>
          <w:p w14:paraId="307AB72A" w14:textId="46F51AFD" w:rsidR="00E115E7" w:rsidRPr="007E0B31" w:rsidRDefault="00E115E7" w:rsidP="00E115E7">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115E7" w:rsidRPr="007E0B31" w14:paraId="6581C4CA" w14:textId="77777777" w:rsidTr="0DEE1E6E">
        <w:trPr>
          <w:cantSplit/>
        </w:trPr>
        <w:tc>
          <w:tcPr>
            <w:tcW w:w="2884" w:type="dxa"/>
          </w:tcPr>
          <w:p w14:paraId="7859EEE2" w14:textId="77777777" w:rsidR="00E115E7" w:rsidRPr="007E0B31" w:rsidRDefault="00E115E7" w:rsidP="00E115E7">
            <w:pPr>
              <w:pStyle w:val="Arial11Bold"/>
              <w:rPr>
                <w:rFonts w:cs="Arial"/>
              </w:rPr>
            </w:pPr>
            <w:r w:rsidRPr="007E0B31">
              <w:rPr>
                <w:rFonts w:cs="Arial"/>
              </w:rPr>
              <w:lastRenderedPageBreak/>
              <w:t>Transmission System</w:t>
            </w:r>
          </w:p>
        </w:tc>
        <w:tc>
          <w:tcPr>
            <w:tcW w:w="6634" w:type="dxa"/>
          </w:tcPr>
          <w:p w14:paraId="73BB66DD" w14:textId="77777777" w:rsidR="00E115E7" w:rsidRDefault="00E115E7" w:rsidP="00E115E7">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E115E7" w:rsidRPr="00D95034" w:rsidRDefault="00E115E7" w:rsidP="00E115E7">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E115E7" w:rsidRPr="00D95034" w:rsidRDefault="00E115E7" w:rsidP="00E115E7">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E115E7" w:rsidRPr="007E0B31" w:rsidRDefault="00E115E7" w:rsidP="00E115E7">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E115E7" w:rsidRPr="007E0B31" w14:paraId="6D673E45" w14:textId="77777777" w:rsidTr="0DEE1E6E">
        <w:trPr>
          <w:cantSplit/>
        </w:trPr>
        <w:tc>
          <w:tcPr>
            <w:tcW w:w="2884" w:type="dxa"/>
          </w:tcPr>
          <w:p w14:paraId="3E6756E5" w14:textId="77777777" w:rsidR="00E115E7" w:rsidRPr="007E0B31" w:rsidRDefault="00E115E7" w:rsidP="00E115E7">
            <w:pPr>
              <w:pStyle w:val="Arial11Bold"/>
              <w:rPr>
                <w:rFonts w:cs="Arial"/>
              </w:rPr>
            </w:pPr>
            <w:r w:rsidRPr="007E0B31">
              <w:rPr>
                <w:rFonts w:cs="Arial"/>
              </w:rPr>
              <w:t>Turbine Time Constant</w:t>
            </w:r>
          </w:p>
        </w:tc>
        <w:tc>
          <w:tcPr>
            <w:tcW w:w="6634" w:type="dxa"/>
          </w:tcPr>
          <w:p w14:paraId="1D7D5D0B" w14:textId="77777777" w:rsidR="00E115E7" w:rsidRPr="007E0B31" w:rsidRDefault="00E115E7" w:rsidP="00E115E7">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115E7" w:rsidRPr="007E0B31" w14:paraId="69758B0F" w14:textId="77777777" w:rsidTr="0DEE1E6E">
        <w:trPr>
          <w:cantSplit/>
        </w:trPr>
        <w:tc>
          <w:tcPr>
            <w:tcW w:w="2884" w:type="dxa"/>
          </w:tcPr>
          <w:p w14:paraId="2CCCBDA7" w14:textId="77777777" w:rsidR="00E115E7" w:rsidRPr="007E0B31" w:rsidRDefault="00E115E7" w:rsidP="00E115E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115E7" w:rsidRPr="007E0B31" w:rsidRDefault="00E115E7" w:rsidP="00E115E7">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115E7" w:rsidRPr="007E0B31" w14:paraId="617806BC" w14:textId="77777777" w:rsidTr="0DEE1E6E">
        <w:trPr>
          <w:cantSplit/>
        </w:trPr>
        <w:tc>
          <w:tcPr>
            <w:tcW w:w="2884" w:type="dxa"/>
          </w:tcPr>
          <w:p w14:paraId="5D64AA45" w14:textId="77777777" w:rsidR="00E115E7" w:rsidRPr="007E0B31" w:rsidRDefault="00E115E7" w:rsidP="00E115E7">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115E7" w:rsidRPr="007E0B31" w:rsidRDefault="00E115E7" w:rsidP="00E115E7">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115E7" w:rsidRPr="007E0B31" w14:paraId="4DC46CF3" w14:textId="77777777" w:rsidTr="0DEE1E6E">
        <w:trPr>
          <w:cantSplit/>
        </w:trPr>
        <w:tc>
          <w:tcPr>
            <w:tcW w:w="2884" w:type="dxa"/>
          </w:tcPr>
          <w:p w14:paraId="54A735C9" w14:textId="77777777" w:rsidR="00E115E7" w:rsidRPr="007E0B31" w:rsidRDefault="00E115E7" w:rsidP="00E115E7">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115E7" w:rsidRPr="007E0B31" w:rsidRDefault="00E115E7" w:rsidP="00E115E7">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115E7" w:rsidRPr="007E0B31" w14:paraId="04971D97" w14:textId="77777777" w:rsidTr="0DEE1E6E">
        <w:trPr>
          <w:cantSplit/>
        </w:trPr>
        <w:tc>
          <w:tcPr>
            <w:tcW w:w="2884" w:type="dxa"/>
          </w:tcPr>
          <w:p w14:paraId="03947CC0" w14:textId="77777777" w:rsidR="00E115E7" w:rsidRPr="007E0B31" w:rsidRDefault="00E115E7" w:rsidP="00E115E7">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115E7" w:rsidRPr="007E0B31" w:rsidRDefault="00E115E7" w:rsidP="00E115E7">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115E7" w:rsidRPr="007E0B31" w:rsidRDefault="00E115E7" w:rsidP="00E115E7">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115E7" w:rsidRPr="007E0B31" w:rsidRDefault="00E115E7" w:rsidP="00E115E7">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115E7" w:rsidRPr="007E0B31" w14:paraId="23E68C54" w14:textId="77777777" w:rsidTr="0DEE1E6E">
        <w:trPr>
          <w:cantSplit/>
        </w:trPr>
        <w:tc>
          <w:tcPr>
            <w:tcW w:w="2884" w:type="dxa"/>
          </w:tcPr>
          <w:p w14:paraId="3456D5FD" w14:textId="77777777" w:rsidR="00E115E7" w:rsidRPr="007E0B31" w:rsidRDefault="00E115E7" w:rsidP="00E115E7">
            <w:pPr>
              <w:pStyle w:val="Arial11Bold"/>
              <w:rPr>
                <w:rFonts w:cs="Arial"/>
              </w:rPr>
            </w:pPr>
            <w:r w:rsidRPr="007E0B31">
              <w:rPr>
                <w:rFonts w:cs="Arial"/>
              </w:rPr>
              <w:t>Unbalanced Load</w:t>
            </w:r>
          </w:p>
        </w:tc>
        <w:tc>
          <w:tcPr>
            <w:tcW w:w="6634" w:type="dxa"/>
          </w:tcPr>
          <w:p w14:paraId="025C243B" w14:textId="77777777" w:rsidR="00E115E7" w:rsidRPr="007E0B31" w:rsidRDefault="00E115E7" w:rsidP="00E115E7">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115E7" w:rsidRPr="007E0B31" w14:paraId="6D642429" w14:textId="77777777" w:rsidTr="0DEE1E6E">
        <w:trPr>
          <w:cantSplit/>
        </w:trPr>
        <w:tc>
          <w:tcPr>
            <w:tcW w:w="2884" w:type="dxa"/>
          </w:tcPr>
          <w:p w14:paraId="5EA24264" w14:textId="77777777" w:rsidR="00E115E7" w:rsidRPr="007E0B31" w:rsidRDefault="00E115E7" w:rsidP="00E115E7">
            <w:pPr>
              <w:pStyle w:val="Arial11Bold"/>
              <w:rPr>
                <w:rFonts w:cs="Arial"/>
              </w:rPr>
            </w:pPr>
            <w:r w:rsidRPr="007E0B31">
              <w:rPr>
                <w:rFonts w:cs="Arial"/>
              </w:rPr>
              <w:t>Under-excitation Limiter</w:t>
            </w:r>
          </w:p>
        </w:tc>
        <w:tc>
          <w:tcPr>
            <w:tcW w:w="6634" w:type="dxa"/>
          </w:tcPr>
          <w:p w14:paraId="11D9D8F0" w14:textId="73B80FD9" w:rsidR="00E115E7" w:rsidRPr="007E0B31" w:rsidRDefault="00E115E7" w:rsidP="00E115E7">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115E7" w:rsidRPr="007E0B31" w14:paraId="0050BCB9" w14:textId="77777777" w:rsidTr="0DEE1E6E">
        <w:trPr>
          <w:cantSplit/>
        </w:trPr>
        <w:tc>
          <w:tcPr>
            <w:tcW w:w="2884" w:type="dxa"/>
          </w:tcPr>
          <w:p w14:paraId="35CC22D8" w14:textId="77777777" w:rsidR="00E115E7" w:rsidRPr="007E0B31" w:rsidRDefault="00E115E7" w:rsidP="00E115E7">
            <w:pPr>
              <w:pStyle w:val="Arial11Bold"/>
              <w:rPr>
                <w:rFonts w:cs="Arial"/>
              </w:rPr>
            </w:pPr>
            <w:r w:rsidRPr="007E0B31">
              <w:rPr>
                <w:rFonts w:cs="Arial"/>
              </w:rPr>
              <w:t>Under Frequency Relay</w:t>
            </w:r>
          </w:p>
        </w:tc>
        <w:tc>
          <w:tcPr>
            <w:tcW w:w="6634" w:type="dxa"/>
          </w:tcPr>
          <w:p w14:paraId="73618C50" w14:textId="77777777" w:rsidR="00E115E7" w:rsidRPr="007E0B31" w:rsidRDefault="00E115E7" w:rsidP="00E115E7">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115E7" w:rsidRPr="007E0B31" w14:paraId="38841ED8" w14:textId="77777777" w:rsidTr="0DEE1E6E">
        <w:trPr>
          <w:cantSplit/>
        </w:trPr>
        <w:tc>
          <w:tcPr>
            <w:tcW w:w="2884" w:type="dxa"/>
          </w:tcPr>
          <w:p w14:paraId="3464A8CD" w14:textId="77777777" w:rsidR="00E115E7" w:rsidRPr="007E0B31" w:rsidRDefault="00E115E7" w:rsidP="00E115E7">
            <w:pPr>
              <w:pStyle w:val="Arial11Bold"/>
              <w:rPr>
                <w:rFonts w:cs="Arial"/>
              </w:rPr>
            </w:pPr>
            <w:r w:rsidRPr="007E0B31">
              <w:rPr>
                <w:rFonts w:cs="Arial"/>
              </w:rPr>
              <w:t>Unit Board</w:t>
            </w:r>
          </w:p>
        </w:tc>
        <w:tc>
          <w:tcPr>
            <w:tcW w:w="6634" w:type="dxa"/>
          </w:tcPr>
          <w:p w14:paraId="14AC7EAB" w14:textId="77777777" w:rsidR="00E115E7" w:rsidRPr="007E0B31" w:rsidRDefault="00E115E7" w:rsidP="00E115E7">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 xml:space="preserve">Generating </w:t>
            </w:r>
            <w:proofErr w:type="gramStart"/>
            <w:r w:rsidRPr="007E0B31">
              <w:rPr>
                <w:rFonts w:cs="Arial"/>
                <w:b/>
              </w:rPr>
              <w:t>Unit</w:t>
            </w:r>
            <w:proofErr w:type="gramEnd"/>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115E7" w:rsidRPr="007E0B31" w14:paraId="50BA31C8" w14:textId="77777777" w:rsidTr="0DEE1E6E">
        <w:trPr>
          <w:cantSplit/>
        </w:trPr>
        <w:tc>
          <w:tcPr>
            <w:tcW w:w="2884" w:type="dxa"/>
          </w:tcPr>
          <w:p w14:paraId="3FA00B34" w14:textId="77777777" w:rsidR="00E115E7" w:rsidRPr="007E0B31" w:rsidRDefault="00E115E7" w:rsidP="00E115E7">
            <w:pPr>
              <w:pStyle w:val="Arial11Bold"/>
              <w:rPr>
                <w:rFonts w:cs="Arial"/>
              </w:rPr>
            </w:pPr>
            <w:r w:rsidRPr="007E0B31">
              <w:rPr>
                <w:rFonts w:cs="Arial"/>
              </w:rPr>
              <w:t>Unit Transformer</w:t>
            </w:r>
          </w:p>
        </w:tc>
        <w:tc>
          <w:tcPr>
            <w:tcW w:w="6634" w:type="dxa"/>
          </w:tcPr>
          <w:p w14:paraId="79DA8F59" w14:textId="7744E723" w:rsidR="00E115E7" w:rsidRPr="007E0B31" w:rsidRDefault="00E115E7" w:rsidP="00E115E7">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115E7" w:rsidRPr="007E0B31" w14:paraId="423C36C8" w14:textId="77777777" w:rsidTr="0DEE1E6E">
        <w:trPr>
          <w:cantSplit/>
        </w:trPr>
        <w:tc>
          <w:tcPr>
            <w:tcW w:w="2884" w:type="dxa"/>
          </w:tcPr>
          <w:p w14:paraId="1214A797" w14:textId="77777777" w:rsidR="00E115E7" w:rsidRPr="007E0B31" w:rsidRDefault="00E115E7" w:rsidP="00E115E7">
            <w:pPr>
              <w:pStyle w:val="Arial11Bold"/>
              <w:rPr>
                <w:rFonts w:cs="Arial"/>
              </w:rPr>
            </w:pPr>
            <w:r w:rsidRPr="007E0B31">
              <w:rPr>
                <w:rFonts w:cs="Arial"/>
              </w:rPr>
              <w:lastRenderedPageBreak/>
              <w:t>Unit Load Controller Response Time Constant</w:t>
            </w:r>
          </w:p>
        </w:tc>
        <w:tc>
          <w:tcPr>
            <w:tcW w:w="6634" w:type="dxa"/>
          </w:tcPr>
          <w:p w14:paraId="3D6E0ED8" w14:textId="77777777" w:rsidR="00E115E7" w:rsidRPr="007E0B31" w:rsidRDefault="00E115E7" w:rsidP="00E115E7">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115E7" w:rsidRPr="007E0B31" w14:paraId="720B1B79" w14:textId="77777777" w:rsidTr="0DEE1E6E">
        <w:trPr>
          <w:cantSplit/>
        </w:trPr>
        <w:tc>
          <w:tcPr>
            <w:tcW w:w="2884" w:type="dxa"/>
          </w:tcPr>
          <w:p w14:paraId="1B0E66FB" w14:textId="4F0E4CAC" w:rsidR="00E115E7" w:rsidRPr="007E0B31" w:rsidRDefault="00E115E7" w:rsidP="00E115E7">
            <w:pPr>
              <w:pStyle w:val="Arial11Bold"/>
              <w:rPr>
                <w:rFonts w:cs="Arial"/>
              </w:rPr>
            </w:pPr>
            <w:bookmarkStart w:id="110" w:name="_DV_C47"/>
            <w:r w:rsidRPr="007E0B31">
              <w:rPr>
                <w:rFonts w:cs="Arial"/>
              </w:rPr>
              <w:t>Unresolved Issues</w:t>
            </w:r>
            <w:bookmarkEnd w:id="110"/>
          </w:p>
        </w:tc>
        <w:tc>
          <w:tcPr>
            <w:tcW w:w="6634" w:type="dxa"/>
          </w:tcPr>
          <w:p w14:paraId="12917A3C" w14:textId="564B64BE" w:rsidR="00E115E7" w:rsidRPr="007E0B31" w:rsidRDefault="00E115E7" w:rsidP="00E115E7">
            <w:pPr>
              <w:pStyle w:val="TableArial11"/>
              <w:rPr>
                <w:rFonts w:cs="Arial"/>
              </w:rPr>
            </w:pPr>
            <w:bookmarkStart w:id="111"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11"/>
          </w:p>
        </w:tc>
      </w:tr>
      <w:tr w:rsidR="00E115E7" w:rsidRPr="007E0B31" w14:paraId="4EF10D55" w14:textId="77777777" w:rsidTr="0DEE1E6E">
        <w:trPr>
          <w:cantSplit/>
        </w:trPr>
        <w:tc>
          <w:tcPr>
            <w:tcW w:w="2884" w:type="dxa"/>
          </w:tcPr>
          <w:p w14:paraId="2F29DC55" w14:textId="77777777" w:rsidR="00E115E7" w:rsidRPr="007E0B31" w:rsidRDefault="00E115E7" w:rsidP="00E115E7">
            <w:pPr>
              <w:pStyle w:val="Arial11Bold"/>
              <w:rPr>
                <w:rFonts w:cs="Arial"/>
              </w:rPr>
            </w:pPr>
            <w:r w:rsidRPr="007E0B31">
              <w:rPr>
                <w:rFonts w:cs="Arial"/>
              </w:rPr>
              <w:t>Urgent Modification</w:t>
            </w:r>
          </w:p>
        </w:tc>
        <w:tc>
          <w:tcPr>
            <w:tcW w:w="6634" w:type="dxa"/>
          </w:tcPr>
          <w:p w14:paraId="73F66797" w14:textId="77777777" w:rsidR="00E115E7" w:rsidRPr="007E0B31" w:rsidRDefault="00E115E7" w:rsidP="00E115E7">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115E7" w:rsidRPr="007E0B31" w14:paraId="0EBC8358" w14:textId="77777777" w:rsidTr="0DEE1E6E">
        <w:trPr>
          <w:cantSplit/>
        </w:trPr>
        <w:tc>
          <w:tcPr>
            <w:tcW w:w="2884" w:type="dxa"/>
          </w:tcPr>
          <w:p w14:paraId="10994AED" w14:textId="77777777" w:rsidR="00E115E7" w:rsidRPr="007E0B31" w:rsidRDefault="00E115E7" w:rsidP="00E115E7">
            <w:pPr>
              <w:pStyle w:val="Arial11Bold"/>
              <w:rPr>
                <w:rFonts w:cs="Arial"/>
              </w:rPr>
            </w:pPr>
            <w:r w:rsidRPr="007E0B31">
              <w:rPr>
                <w:rFonts w:cs="Arial"/>
              </w:rPr>
              <w:t>User</w:t>
            </w:r>
          </w:p>
        </w:tc>
        <w:tc>
          <w:tcPr>
            <w:tcW w:w="6634" w:type="dxa"/>
          </w:tcPr>
          <w:p w14:paraId="63DC1FCA" w14:textId="70173463" w:rsidR="00E115E7" w:rsidRPr="007E0B31" w:rsidRDefault="00E115E7" w:rsidP="00E115E7">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115E7" w:rsidRPr="007E0B31" w14:paraId="1F55286A" w14:textId="77777777" w:rsidTr="0DEE1E6E">
        <w:trPr>
          <w:cantSplit/>
        </w:trPr>
        <w:tc>
          <w:tcPr>
            <w:tcW w:w="2884" w:type="dxa"/>
          </w:tcPr>
          <w:p w14:paraId="71077D37" w14:textId="33CFD5CB" w:rsidR="00E115E7" w:rsidRPr="007E0B31" w:rsidRDefault="00E115E7" w:rsidP="00E115E7">
            <w:pPr>
              <w:pStyle w:val="Arial11Bold"/>
              <w:rPr>
                <w:rFonts w:cs="Arial"/>
                <w:u w:val="single"/>
              </w:rPr>
            </w:pPr>
            <w:bookmarkStart w:id="112" w:name="_DV_C49"/>
            <w:r w:rsidRPr="007E0B31">
              <w:rPr>
                <w:rFonts w:cs="Arial"/>
              </w:rPr>
              <w:t>User Data File Structure</w:t>
            </w:r>
            <w:bookmarkEnd w:id="112"/>
          </w:p>
        </w:tc>
        <w:tc>
          <w:tcPr>
            <w:tcW w:w="6634" w:type="dxa"/>
          </w:tcPr>
          <w:p w14:paraId="475B944D" w14:textId="77258ADD" w:rsidR="00E115E7" w:rsidRPr="007E0B31" w:rsidRDefault="00E115E7" w:rsidP="00E115E7">
            <w:pPr>
              <w:pStyle w:val="TableArial11"/>
              <w:rPr>
                <w:rFonts w:cs="Arial"/>
              </w:rPr>
            </w:pPr>
            <w:bookmarkStart w:id="113"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13"/>
          </w:p>
        </w:tc>
      </w:tr>
      <w:tr w:rsidR="00E115E7" w:rsidRPr="007E0B31" w14:paraId="24C40449" w14:textId="77777777" w:rsidTr="0DEE1E6E">
        <w:trPr>
          <w:cantSplit/>
        </w:trPr>
        <w:tc>
          <w:tcPr>
            <w:tcW w:w="2884" w:type="dxa"/>
          </w:tcPr>
          <w:p w14:paraId="20FC2734" w14:textId="77777777" w:rsidR="00E115E7" w:rsidRPr="007E0B31" w:rsidRDefault="00E115E7" w:rsidP="00E115E7">
            <w:pPr>
              <w:pStyle w:val="Arial11Bold"/>
              <w:rPr>
                <w:rFonts w:cs="Arial"/>
              </w:rPr>
            </w:pPr>
            <w:r w:rsidRPr="007E0B31">
              <w:rPr>
                <w:rFonts w:cs="Arial"/>
              </w:rPr>
              <w:t>User Development</w:t>
            </w:r>
          </w:p>
        </w:tc>
        <w:tc>
          <w:tcPr>
            <w:tcW w:w="6634" w:type="dxa"/>
          </w:tcPr>
          <w:p w14:paraId="0478AE51" w14:textId="77777777" w:rsidR="00E115E7" w:rsidRPr="007E0B31" w:rsidRDefault="00E115E7" w:rsidP="00E115E7">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115E7" w:rsidRPr="007E0B31" w14:paraId="3332ECCB" w14:textId="77777777" w:rsidTr="0DEE1E6E">
        <w:trPr>
          <w:cantSplit/>
        </w:trPr>
        <w:tc>
          <w:tcPr>
            <w:tcW w:w="2884" w:type="dxa"/>
          </w:tcPr>
          <w:p w14:paraId="0EE53A77" w14:textId="02AE4348" w:rsidR="00E115E7" w:rsidRPr="007E0B31" w:rsidRDefault="00E115E7" w:rsidP="00E115E7">
            <w:pPr>
              <w:pStyle w:val="Arial11Bold"/>
              <w:rPr>
                <w:rFonts w:cs="Arial"/>
              </w:rPr>
            </w:pPr>
            <w:bookmarkStart w:id="114" w:name="_DV_C51"/>
            <w:r w:rsidRPr="007E0B31">
              <w:rPr>
                <w:rFonts w:cs="Arial"/>
              </w:rPr>
              <w:t>User Self Certification of Compliance</w:t>
            </w:r>
            <w:bookmarkEnd w:id="114"/>
          </w:p>
        </w:tc>
        <w:tc>
          <w:tcPr>
            <w:tcW w:w="6634" w:type="dxa"/>
          </w:tcPr>
          <w:p w14:paraId="0B00A7D2" w14:textId="77777777" w:rsidR="00E115E7" w:rsidRPr="007E0B31" w:rsidRDefault="00E115E7" w:rsidP="00E115E7">
            <w:pPr>
              <w:pStyle w:val="TableArial11"/>
              <w:rPr>
                <w:rFonts w:cs="Arial"/>
              </w:rPr>
            </w:pPr>
            <w:bookmarkStart w:id="115" w:name="_DV_C52"/>
            <w:r w:rsidRPr="007E0B31">
              <w:rPr>
                <w:rFonts w:cs="Arial"/>
              </w:rPr>
              <w:t>A certificate, in the form attached at CP.A.2</w:t>
            </w:r>
            <w:bookmarkStart w:id="116" w:name="_DV_C53"/>
            <w:bookmarkEnd w:id="115"/>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17" w:name="_DV_C56"/>
            <w:bookmarkEnd w:id="116"/>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17"/>
          </w:p>
        </w:tc>
      </w:tr>
      <w:tr w:rsidR="00E115E7" w:rsidRPr="007E0B31" w14:paraId="1875D733" w14:textId="77777777" w:rsidTr="0DEE1E6E">
        <w:trPr>
          <w:cantSplit/>
        </w:trPr>
        <w:tc>
          <w:tcPr>
            <w:tcW w:w="2884" w:type="dxa"/>
          </w:tcPr>
          <w:p w14:paraId="43B308DA" w14:textId="77777777" w:rsidR="00E115E7" w:rsidRPr="007E0B31" w:rsidRDefault="00E115E7" w:rsidP="00E115E7">
            <w:pPr>
              <w:pStyle w:val="Arial11Bold"/>
              <w:rPr>
                <w:rFonts w:cs="Arial"/>
              </w:rPr>
            </w:pPr>
            <w:r w:rsidRPr="007E0B31">
              <w:rPr>
                <w:rFonts w:cs="Arial"/>
              </w:rPr>
              <w:t>User Site</w:t>
            </w:r>
          </w:p>
        </w:tc>
        <w:tc>
          <w:tcPr>
            <w:tcW w:w="6634" w:type="dxa"/>
          </w:tcPr>
          <w:p w14:paraId="0B24A90C" w14:textId="7ABB869F" w:rsidR="00E115E7" w:rsidRPr="007E0B31" w:rsidRDefault="00E115E7" w:rsidP="00E115E7">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115E7" w:rsidRPr="007E0B31" w14:paraId="12D3AE6B" w14:textId="77777777" w:rsidTr="0DEE1E6E">
        <w:trPr>
          <w:cantSplit/>
        </w:trPr>
        <w:tc>
          <w:tcPr>
            <w:tcW w:w="2884" w:type="dxa"/>
          </w:tcPr>
          <w:p w14:paraId="7BCD8EF3" w14:textId="77777777" w:rsidR="00E115E7" w:rsidRPr="007E0B31" w:rsidRDefault="00E115E7" w:rsidP="00E115E7">
            <w:pPr>
              <w:pStyle w:val="Arial11Bold"/>
              <w:rPr>
                <w:rFonts w:cs="Arial"/>
              </w:rPr>
            </w:pPr>
            <w:r w:rsidRPr="007E0B31">
              <w:rPr>
                <w:rFonts w:cs="Arial"/>
              </w:rPr>
              <w:lastRenderedPageBreak/>
              <w:t>User System</w:t>
            </w:r>
          </w:p>
        </w:tc>
        <w:tc>
          <w:tcPr>
            <w:tcW w:w="6634" w:type="dxa"/>
          </w:tcPr>
          <w:p w14:paraId="17F1EECD" w14:textId="77777777" w:rsidR="00E115E7" w:rsidRPr="007E0B31" w:rsidRDefault="00E115E7" w:rsidP="00E115E7">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E115E7" w:rsidRPr="007E0B31" w:rsidRDefault="00E115E7" w:rsidP="00E115E7">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115E7" w:rsidRPr="007E0B31" w:rsidRDefault="00E115E7" w:rsidP="00E115E7">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proofErr w:type="gramStart"/>
            <w:r w:rsidRPr="007E0B31">
              <w:rPr>
                <w:rFonts w:cs="Arial"/>
                <w:b/>
              </w:rPr>
              <w:t>Users</w:t>
            </w:r>
            <w:r w:rsidRPr="007E0B31">
              <w:rPr>
                <w:rFonts w:cs="Arial"/>
              </w:rPr>
              <w:t>;</w:t>
            </w:r>
            <w:proofErr w:type="gramEnd"/>
          </w:p>
          <w:p w14:paraId="6B94D00A" w14:textId="77777777" w:rsidR="00E115E7" w:rsidRPr="007E0B31" w:rsidRDefault="00E115E7" w:rsidP="00E115E7">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E115E7" w:rsidRPr="007E0B31" w:rsidRDefault="00E115E7" w:rsidP="00E115E7">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115E7" w:rsidRPr="007E0B31" w:rsidRDefault="00E115E7" w:rsidP="00E115E7">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E115E7" w:rsidRPr="007E0B31" w:rsidRDefault="00E115E7" w:rsidP="00E115E7">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115E7" w:rsidRPr="007E0B31" w:rsidRDefault="00E115E7" w:rsidP="00E115E7">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115E7" w:rsidRPr="007E0B31" w14:paraId="2DEDB843" w14:textId="77777777" w:rsidTr="0DEE1E6E">
        <w:trPr>
          <w:cantSplit/>
        </w:trPr>
        <w:tc>
          <w:tcPr>
            <w:tcW w:w="2884" w:type="dxa"/>
          </w:tcPr>
          <w:p w14:paraId="5DD6FE55" w14:textId="77777777" w:rsidR="00E115E7" w:rsidRPr="007E0B31" w:rsidRDefault="00E115E7" w:rsidP="00E115E7">
            <w:pPr>
              <w:pStyle w:val="Arial11Bold"/>
              <w:rPr>
                <w:rFonts w:cs="Arial"/>
              </w:rPr>
            </w:pPr>
            <w:r w:rsidRPr="007E0B31">
              <w:rPr>
                <w:rFonts w:cs="Arial"/>
              </w:rPr>
              <w:t>User System Entry Point</w:t>
            </w:r>
          </w:p>
        </w:tc>
        <w:tc>
          <w:tcPr>
            <w:tcW w:w="6634" w:type="dxa"/>
          </w:tcPr>
          <w:p w14:paraId="6382FA56" w14:textId="266D53CF" w:rsidR="00E115E7" w:rsidRDefault="00E115E7" w:rsidP="00E115E7">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E115E7" w:rsidRDefault="00E115E7" w:rsidP="00E115E7">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E115E7" w:rsidRDefault="00E115E7" w:rsidP="00E115E7">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E115E7" w:rsidRDefault="00E115E7" w:rsidP="00E115E7">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E115E7" w:rsidRDefault="00E115E7" w:rsidP="00E115E7">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115E7" w:rsidRDefault="00E115E7" w:rsidP="00E115E7">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E115E7" w:rsidRDefault="00E115E7" w:rsidP="00E115E7">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115E7" w:rsidRDefault="00E115E7" w:rsidP="00E115E7">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115E7" w:rsidRDefault="00E115E7" w:rsidP="00E115E7">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115E7" w:rsidRPr="002A73E9" w:rsidRDefault="00E115E7" w:rsidP="00E115E7">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115E7" w:rsidRPr="007E0B31" w14:paraId="71382D54" w14:textId="77777777" w:rsidTr="0DEE1E6E">
        <w:trPr>
          <w:cantSplit/>
        </w:trPr>
        <w:tc>
          <w:tcPr>
            <w:tcW w:w="2884" w:type="dxa"/>
          </w:tcPr>
          <w:p w14:paraId="648F4727" w14:textId="0C0E36FB" w:rsidR="00E115E7" w:rsidRPr="003A2637" w:rsidRDefault="00E115E7" w:rsidP="00E115E7">
            <w:pPr>
              <w:pStyle w:val="Arial11Bold"/>
            </w:pPr>
            <w:r w:rsidRPr="003A2637">
              <w:t>Virtual Lead Party</w:t>
            </w:r>
          </w:p>
        </w:tc>
        <w:tc>
          <w:tcPr>
            <w:tcW w:w="6634" w:type="dxa"/>
          </w:tcPr>
          <w:p w14:paraId="67A99EA6" w14:textId="583435A8" w:rsidR="00E115E7" w:rsidRPr="003A2637" w:rsidRDefault="00E115E7" w:rsidP="00E115E7">
            <w:pPr>
              <w:pStyle w:val="TableArial11"/>
            </w:pPr>
            <w:r w:rsidRPr="003A2637">
              <w:t xml:space="preserve">As defined in the </w:t>
            </w:r>
            <w:r w:rsidRPr="003A2637">
              <w:rPr>
                <w:b/>
              </w:rPr>
              <w:t>BSC</w:t>
            </w:r>
            <w:r w:rsidRPr="003A2637">
              <w:t>.</w:t>
            </w:r>
          </w:p>
        </w:tc>
      </w:tr>
      <w:tr w:rsidR="00E115E7" w:rsidRPr="00C45ED9" w14:paraId="2DBF5F7B" w14:textId="77777777" w:rsidTr="0DEE1E6E">
        <w:trPr>
          <w:cantSplit/>
        </w:trPr>
        <w:tc>
          <w:tcPr>
            <w:tcW w:w="2884" w:type="dxa"/>
          </w:tcPr>
          <w:p w14:paraId="70F12CA8" w14:textId="3CBA11F6" w:rsidR="00E115E7" w:rsidRPr="00C45ED9" w:rsidRDefault="00E115E7" w:rsidP="00E115E7">
            <w:pPr>
              <w:pStyle w:val="Arial11Bold"/>
              <w:rPr>
                <w:rFonts w:cs="Arial"/>
              </w:rPr>
            </w:pPr>
            <w:r w:rsidRPr="002510FF">
              <w:rPr>
                <w:rFonts w:cs="Arial"/>
              </w:rPr>
              <w:t>Voltage Jump Reactive Power</w:t>
            </w:r>
          </w:p>
        </w:tc>
        <w:tc>
          <w:tcPr>
            <w:tcW w:w="6634" w:type="dxa"/>
          </w:tcPr>
          <w:p w14:paraId="494FF092" w14:textId="77777777" w:rsidR="00E115E7" w:rsidRPr="002510FF" w:rsidRDefault="00E115E7" w:rsidP="00E115E7">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115E7" w:rsidRPr="002510FF" w:rsidRDefault="00E115E7" w:rsidP="00E115E7">
            <w:pPr>
              <w:pStyle w:val="Default"/>
              <w:jc w:val="both"/>
              <w:rPr>
                <w:color w:val="auto"/>
                <w:sz w:val="20"/>
                <w:szCs w:val="20"/>
              </w:rPr>
            </w:pPr>
          </w:p>
          <w:p w14:paraId="6F4B105B" w14:textId="40F71B72" w:rsidR="00E115E7" w:rsidRPr="00C45ED9" w:rsidRDefault="00E115E7" w:rsidP="00E115E7">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E115E7" w:rsidRPr="007E0B31" w14:paraId="28BB7E6E" w14:textId="77777777" w:rsidTr="0DEE1E6E">
        <w:trPr>
          <w:cantSplit/>
        </w:trPr>
        <w:tc>
          <w:tcPr>
            <w:tcW w:w="2884" w:type="dxa"/>
          </w:tcPr>
          <w:p w14:paraId="13C29FC9" w14:textId="77777777" w:rsidR="00E115E7" w:rsidRPr="007E0B31" w:rsidRDefault="00E115E7" w:rsidP="00E115E7">
            <w:pPr>
              <w:pStyle w:val="Arial11Bold"/>
              <w:rPr>
                <w:rFonts w:cs="Arial"/>
              </w:rPr>
            </w:pPr>
            <w:r w:rsidRPr="007E0B31">
              <w:rPr>
                <w:rFonts w:cs="Arial"/>
              </w:rPr>
              <w:t>Water Time Constant</w:t>
            </w:r>
          </w:p>
        </w:tc>
        <w:tc>
          <w:tcPr>
            <w:tcW w:w="6634" w:type="dxa"/>
          </w:tcPr>
          <w:p w14:paraId="2C789366" w14:textId="77777777" w:rsidR="00E115E7" w:rsidRPr="007E0B31" w:rsidRDefault="00E115E7" w:rsidP="00E115E7">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115E7" w:rsidRPr="007E0B31" w14:paraId="10B4E60E" w14:textId="77777777" w:rsidTr="0DEE1E6E">
        <w:trPr>
          <w:cantSplit/>
        </w:trPr>
        <w:tc>
          <w:tcPr>
            <w:tcW w:w="2884" w:type="dxa"/>
          </w:tcPr>
          <w:p w14:paraId="3BEE1BA7" w14:textId="77777777" w:rsidR="00E115E7" w:rsidRPr="007E0B31" w:rsidRDefault="00E115E7" w:rsidP="00E115E7">
            <w:pPr>
              <w:pStyle w:val="Arial11Bold"/>
              <w:rPr>
                <w:rFonts w:cs="Arial"/>
              </w:rPr>
            </w:pPr>
            <w:r w:rsidRPr="007E0B31">
              <w:rPr>
                <w:rFonts w:cs="Arial"/>
              </w:rPr>
              <w:t>Website</w:t>
            </w:r>
          </w:p>
        </w:tc>
        <w:tc>
          <w:tcPr>
            <w:tcW w:w="6634" w:type="dxa"/>
          </w:tcPr>
          <w:p w14:paraId="38A79967" w14:textId="68B9F503" w:rsidR="00E115E7" w:rsidRPr="007E0B31" w:rsidRDefault="00E115E7" w:rsidP="00E115E7">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115E7" w:rsidRPr="007E0B31" w14:paraId="16BFB7FB" w14:textId="77777777" w:rsidTr="0DEE1E6E">
        <w:trPr>
          <w:cantSplit/>
        </w:trPr>
        <w:tc>
          <w:tcPr>
            <w:tcW w:w="2884" w:type="dxa"/>
          </w:tcPr>
          <w:p w14:paraId="06EA4E34" w14:textId="77777777" w:rsidR="00E115E7" w:rsidRPr="007E0B31" w:rsidRDefault="00E115E7" w:rsidP="00E115E7">
            <w:pPr>
              <w:pStyle w:val="Arial11Bold"/>
              <w:rPr>
                <w:rFonts w:cs="Arial"/>
              </w:rPr>
            </w:pPr>
            <w:r w:rsidRPr="007E0B31">
              <w:rPr>
                <w:rFonts w:cs="Arial"/>
              </w:rPr>
              <w:lastRenderedPageBreak/>
              <w:t>Weekly ACS Conditions</w:t>
            </w:r>
          </w:p>
        </w:tc>
        <w:tc>
          <w:tcPr>
            <w:tcW w:w="6634" w:type="dxa"/>
          </w:tcPr>
          <w:p w14:paraId="65C6CD52" w14:textId="77777777" w:rsidR="00E115E7" w:rsidRPr="007E0B31" w:rsidRDefault="00E115E7" w:rsidP="00E115E7">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w:t>
            </w:r>
            <w:proofErr w:type="gramStart"/>
            <w:r w:rsidRPr="007E0B31">
              <w:rPr>
                <w:rFonts w:cs="Arial"/>
              </w:rPr>
              <w:t>as a result of</w:t>
            </w:r>
            <w:proofErr w:type="gramEnd"/>
            <w:r w:rsidRPr="007E0B31">
              <w:rPr>
                <w:rFonts w:cs="Arial"/>
              </w:rPr>
              <w:t xml:space="preserve">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115E7" w:rsidRPr="007E0B31" w14:paraId="52CA6CC1" w14:textId="77777777" w:rsidTr="0DEE1E6E">
        <w:trPr>
          <w:cantSplit/>
        </w:trPr>
        <w:tc>
          <w:tcPr>
            <w:tcW w:w="2884" w:type="dxa"/>
          </w:tcPr>
          <w:p w14:paraId="5401CEF5" w14:textId="77777777" w:rsidR="00E115E7" w:rsidRPr="007E0B31" w:rsidRDefault="00E115E7" w:rsidP="00E115E7">
            <w:pPr>
              <w:pStyle w:val="Arial11Bold"/>
              <w:rPr>
                <w:rFonts w:cs="Arial"/>
              </w:rPr>
            </w:pPr>
            <w:r w:rsidRPr="007E0B31">
              <w:rPr>
                <w:rFonts w:cs="Arial"/>
              </w:rPr>
              <w:t>WG Consultation Alternative Request</w:t>
            </w:r>
          </w:p>
        </w:tc>
        <w:tc>
          <w:tcPr>
            <w:tcW w:w="6634" w:type="dxa"/>
          </w:tcPr>
          <w:p w14:paraId="646D5E60" w14:textId="0ED4CB18" w:rsidR="00E115E7" w:rsidRPr="007E0B31" w:rsidRDefault="00E115E7" w:rsidP="00E115E7">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115E7" w:rsidRPr="007E0B31" w14:paraId="77D7428B" w14:textId="77777777" w:rsidTr="0DEE1E6E">
        <w:trPr>
          <w:cantSplit/>
        </w:trPr>
        <w:tc>
          <w:tcPr>
            <w:tcW w:w="2884" w:type="dxa"/>
          </w:tcPr>
          <w:p w14:paraId="3ABB06D3" w14:textId="77777777" w:rsidR="00E115E7" w:rsidRPr="007E0B31" w:rsidRDefault="00E115E7" w:rsidP="00E115E7">
            <w:pPr>
              <w:pStyle w:val="Arial11Bold"/>
              <w:rPr>
                <w:rFonts w:cs="Arial"/>
              </w:rPr>
            </w:pPr>
            <w:r w:rsidRPr="007E0B31">
              <w:rPr>
                <w:rFonts w:cs="Arial"/>
              </w:rPr>
              <w:t>Workgroup</w:t>
            </w:r>
          </w:p>
        </w:tc>
        <w:tc>
          <w:tcPr>
            <w:tcW w:w="6634" w:type="dxa"/>
          </w:tcPr>
          <w:p w14:paraId="3C071C58" w14:textId="3E96F164" w:rsidR="00E115E7" w:rsidRPr="007E0B31" w:rsidRDefault="00E115E7" w:rsidP="00E115E7">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115E7" w:rsidRPr="007E0B31" w14:paraId="0DB5431E" w14:textId="77777777" w:rsidTr="0DEE1E6E">
        <w:trPr>
          <w:cantSplit/>
        </w:trPr>
        <w:tc>
          <w:tcPr>
            <w:tcW w:w="2884" w:type="dxa"/>
          </w:tcPr>
          <w:p w14:paraId="1820C1E3" w14:textId="77777777" w:rsidR="00E115E7" w:rsidRPr="007E0B31" w:rsidRDefault="00E115E7" w:rsidP="00E115E7">
            <w:pPr>
              <w:pStyle w:val="Arial11Bold"/>
              <w:rPr>
                <w:rFonts w:cs="Arial"/>
              </w:rPr>
            </w:pPr>
            <w:r w:rsidRPr="007E0B31">
              <w:rPr>
                <w:rFonts w:cs="Arial"/>
              </w:rPr>
              <w:t>Workgroup Consultation</w:t>
            </w:r>
          </w:p>
        </w:tc>
        <w:tc>
          <w:tcPr>
            <w:tcW w:w="6634" w:type="dxa"/>
          </w:tcPr>
          <w:p w14:paraId="3BBAF0D1" w14:textId="4A8FF3F0" w:rsidR="00E115E7" w:rsidRPr="007E0B31" w:rsidRDefault="00E115E7" w:rsidP="00E115E7">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115E7" w:rsidRPr="007E0B31" w14:paraId="5FE213B7" w14:textId="77777777" w:rsidTr="0DEE1E6E">
        <w:trPr>
          <w:cantSplit/>
        </w:trPr>
        <w:tc>
          <w:tcPr>
            <w:tcW w:w="2884" w:type="dxa"/>
          </w:tcPr>
          <w:p w14:paraId="7DDC8A6B" w14:textId="77777777" w:rsidR="00E115E7" w:rsidRPr="007E0B31" w:rsidRDefault="00E115E7" w:rsidP="00E115E7">
            <w:pPr>
              <w:pStyle w:val="Arial11Bold"/>
              <w:rPr>
                <w:rFonts w:cs="Arial"/>
              </w:rPr>
            </w:pPr>
            <w:r w:rsidRPr="007E0B31">
              <w:rPr>
                <w:rFonts w:cs="Arial"/>
              </w:rPr>
              <w:t>Workgroup Alternative Grid Code Modification</w:t>
            </w:r>
          </w:p>
        </w:tc>
        <w:tc>
          <w:tcPr>
            <w:tcW w:w="6634" w:type="dxa"/>
          </w:tcPr>
          <w:p w14:paraId="10B737BD" w14:textId="58EA8ECE" w:rsidR="00E115E7" w:rsidRPr="007E0B31" w:rsidRDefault="00E115E7" w:rsidP="00E115E7">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115E7" w:rsidRPr="007E0B31" w14:paraId="0C414BA6" w14:textId="77777777" w:rsidTr="0DEE1E6E">
        <w:trPr>
          <w:cantSplit/>
        </w:trPr>
        <w:tc>
          <w:tcPr>
            <w:tcW w:w="2884" w:type="dxa"/>
          </w:tcPr>
          <w:p w14:paraId="7F1B4D4F" w14:textId="77777777" w:rsidR="00E115E7" w:rsidRPr="007E0B31" w:rsidRDefault="00E115E7" w:rsidP="00E115E7">
            <w:pPr>
              <w:pStyle w:val="Arial11Bold"/>
              <w:rPr>
                <w:rFonts w:cs="Arial"/>
              </w:rPr>
            </w:pPr>
            <w:r w:rsidRPr="007E0B31">
              <w:rPr>
                <w:rFonts w:cs="Arial"/>
              </w:rPr>
              <w:t>Zonal System Security Requirements</w:t>
            </w:r>
          </w:p>
        </w:tc>
        <w:tc>
          <w:tcPr>
            <w:tcW w:w="6634" w:type="dxa"/>
          </w:tcPr>
          <w:p w14:paraId="5571DD3D" w14:textId="77777777" w:rsidR="00E115E7" w:rsidRPr="007E0B31" w:rsidRDefault="00E115E7" w:rsidP="00E115E7">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t>
      </w:r>
      <w:proofErr w:type="gramStart"/>
      <w:r w:rsidRPr="007E0B31">
        <w:rPr>
          <w:rFonts w:cs="Arial"/>
        </w:rPr>
        <w:t>whether or not</w:t>
      </w:r>
      <w:proofErr w:type="gramEnd"/>
      <w:r w:rsidRPr="007E0B31">
        <w:rPr>
          <w:rFonts w:cs="Arial"/>
        </w:rPr>
        <w:t xml:space="preserve">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118"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118"/>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A602B" w14:textId="77777777" w:rsidR="000F17C5" w:rsidRDefault="000F17C5" w:rsidP="008F1F3E">
      <w:pPr>
        <w:pStyle w:val="Header"/>
      </w:pPr>
      <w:r>
        <w:separator/>
      </w:r>
    </w:p>
  </w:endnote>
  <w:endnote w:type="continuationSeparator" w:id="0">
    <w:p w14:paraId="2FB34801" w14:textId="77777777" w:rsidR="000F17C5" w:rsidRDefault="000F17C5" w:rsidP="008F1F3E">
      <w:pPr>
        <w:pStyle w:val="Header"/>
      </w:pPr>
      <w:r>
        <w:continuationSeparator/>
      </w:r>
    </w:p>
  </w:endnote>
  <w:endnote w:type="continuationNotice" w:id="1">
    <w:p w14:paraId="617D49CE" w14:textId="77777777" w:rsidR="000F17C5" w:rsidRDefault="000F17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4D266" w14:textId="77777777" w:rsidR="000F17C5" w:rsidRDefault="000F17C5" w:rsidP="008F1F3E">
      <w:pPr>
        <w:pStyle w:val="Header"/>
      </w:pPr>
      <w:r>
        <w:separator/>
      </w:r>
    </w:p>
  </w:footnote>
  <w:footnote w:type="continuationSeparator" w:id="0">
    <w:p w14:paraId="5AFEA334" w14:textId="77777777" w:rsidR="000F17C5" w:rsidRDefault="000F17C5" w:rsidP="008F1F3E">
      <w:pPr>
        <w:pStyle w:val="Header"/>
      </w:pPr>
      <w:r>
        <w:continuationSeparator/>
      </w:r>
    </w:p>
  </w:footnote>
  <w:footnote w:type="continuationNotice" w:id="1">
    <w:p w14:paraId="10453B19" w14:textId="77777777" w:rsidR="000F17C5" w:rsidRDefault="000F17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raham Lear [NESO]">
    <w15:presenceInfo w15:providerId="AD" w15:userId="S::Graham.Lear@neso.energy::f5ff4eb6-cb05-4d37-a5fe-9811df56e3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2762C"/>
    <w:rsid w:val="000304F8"/>
    <w:rsid w:val="00031630"/>
    <w:rsid w:val="000317EB"/>
    <w:rsid w:val="0003213A"/>
    <w:rsid w:val="00032390"/>
    <w:rsid w:val="00033691"/>
    <w:rsid w:val="000341A6"/>
    <w:rsid w:val="00034ED5"/>
    <w:rsid w:val="000355CF"/>
    <w:rsid w:val="00035985"/>
    <w:rsid w:val="000359EA"/>
    <w:rsid w:val="00036105"/>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46E79"/>
    <w:rsid w:val="000519B4"/>
    <w:rsid w:val="00051CD0"/>
    <w:rsid w:val="00051DEE"/>
    <w:rsid w:val="00052110"/>
    <w:rsid w:val="0005225F"/>
    <w:rsid w:val="00052895"/>
    <w:rsid w:val="00052975"/>
    <w:rsid w:val="000536D9"/>
    <w:rsid w:val="00053859"/>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496"/>
    <w:rsid w:val="00063CBD"/>
    <w:rsid w:val="000642CC"/>
    <w:rsid w:val="000649D6"/>
    <w:rsid w:val="0006512B"/>
    <w:rsid w:val="000668EA"/>
    <w:rsid w:val="000701FD"/>
    <w:rsid w:val="000702D8"/>
    <w:rsid w:val="000705ED"/>
    <w:rsid w:val="00070786"/>
    <w:rsid w:val="00070B7B"/>
    <w:rsid w:val="00070D1B"/>
    <w:rsid w:val="00070E03"/>
    <w:rsid w:val="000717FE"/>
    <w:rsid w:val="00071A83"/>
    <w:rsid w:val="0007222B"/>
    <w:rsid w:val="00072670"/>
    <w:rsid w:val="0007294A"/>
    <w:rsid w:val="00072EC8"/>
    <w:rsid w:val="00073765"/>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2C8"/>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0755"/>
    <w:rsid w:val="000C129B"/>
    <w:rsid w:val="000C14D3"/>
    <w:rsid w:val="000C1521"/>
    <w:rsid w:val="000C171F"/>
    <w:rsid w:val="000C1BB4"/>
    <w:rsid w:val="000C1DCB"/>
    <w:rsid w:val="000C2FFA"/>
    <w:rsid w:val="000C42FD"/>
    <w:rsid w:val="000C447B"/>
    <w:rsid w:val="000C4948"/>
    <w:rsid w:val="000C61D6"/>
    <w:rsid w:val="000C64D4"/>
    <w:rsid w:val="000C77D7"/>
    <w:rsid w:val="000C788F"/>
    <w:rsid w:val="000C7DC8"/>
    <w:rsid w:val="000D1208"/>
    <w:rsid w:val="000D120A"/>
    <w:rsid w:val="000D1F06"/>
    <w:rsid w:val="000D22B4"/>
    <w:rsid w:val="000D298D"/>
    <w:rsid w:val="000D4BCE"/>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17C5"/>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017"/>
    <w:rsid w:val="00114CE7"/>
    <w:rsid w:val="001157D0"/>
    <w:rsid w:val="00115AAE"/>
    <w:rsid w:val="00116ED0"/>
    <w:rsid w:val="001172A6"/>
    <w:rsid w:val="00120FB5"/>
    <w:rsid w:val="00120FFF"/>
    <w:rsid w:val="001214C1"/>
    <w:rsid w:val="0012167B"/>
    <w:rsid w:val="00121C76"/>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D3E"/>
    <w:rsid w:val="00131F38"/>
    <w:rsid w:val="00132166"/>
    <w:rsid w:val="00132D71"/>
    <w:rsid w:val="00133B14"/>
    <w:rsid w:val="001352BF"/>
    <w:rsid w:val="0013649C"/>
    <w:rsid w:val="0013698A"/>
    <w:rsid w:val="00136CB4"/>
    <w:rsid w:val="00141116"/>
    <w:rsid w:val="00141C7B"/>
    <w:rsid w:val="0014291E"/>
    <w:rsid w:val="001430D8"/>
    <w:rsid w:val="00143B77"/>
    <w:rsid w:val="00143EC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3C31"/>
    <w:rsid w:val="001644FE"/>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17B6"/>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4889"/>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72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669B"/>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37E0A"/>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843"/>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3512"/>
    <w:rsid w:val="00285EAC"/>
    <w:rsid w:val="0028697E"/>
    <w:rsid w:val="00286FFF"/>
    <w:rsid w:val="00287D77"/>
    <w:rsid w:val="0029003F"/>
    <w:rsid w:val="002906EE"/>
    <w:rsid w:val="00290E47"/>
    <w:rsid w:val="002926BE"/>
    <w:rsid w:val="0029290F"/>
    <w:rsid w:val="00293C53"/>
    <w:rsid w:val="00293D00"/>
    <w:rsid w:val="002947EF"/>
    <w:rsid w:val="00294B95"/>
    <w:rsid w:val="00294D0A"/>
    <w:rsid w:val="00294D43"/>
    <w:rsid w:val="00294ECB"/>
    <w:rsid w:val="00296CBB"/>
    <w:rsid w:val="00297CBC"/>
    <w:rsid w:val="00297DF2"/>
    <w:rsid w:val="002A08DE"/>
    <w:rsid w:val="002A0C2E"/>
    <w:rsid w:val="002A1659"/>
    <w:rsid w:val="002A1B94"/>
    <w:rsid w:val="002A2281"/>
    <w:rsid w:val="002A23D4"/>
    <w:rsid w:val="002A2629"/>
    <w:rsid w:val="002A2839"/>
    <w:rsid w:val="002A2D51"/>
    <w:rsid w:val="002A34F7"/>
    <w:rsid w:val="002A5305"/>
    <w:rsid w:val="002A540A"/>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1FEC"/>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1525"/>
    <w:rsid w:val="002F2D8C"/>
    <w:rsid w:val="002F3E17"/>
    <w:rsid w:val="002F46A9"/>
    <w:rsid w:val="002F4B5A"/>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713"/>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A9C"/>
    <w:rsid w:val="00334C47"/>
    <w:rsid w:val="00335326"/>
    <w:rsid w:val="003353DC"/>
    <w:rsid w:val="00336884"/>
    <w:rsid w:val="00336A42"/>
    <w:rsid w:val="00336B96"/>
    <w:rsid w:val="00337323"/>
    <w:rsid w:val="00337897"/>
    <w:rsid w:val="003378E0"/>
    <w:rsid w:val="0033794C"/>
    <w:rsid w:val="00337D7F"/>
    <w:rsid w:val="003406F5"/>
    <w:rsid w:val="00341E2C"/>
    <w:rsid w:val="00341ED6"/>
    <w:rsid w:val="00342C33"/>
    <w:rsid w:val="00342EAB"/>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5EE2"/>
    <w:rsid w:val="00366088"/>
    <w:rsid w:val="00366B0F"/>
    <w:rsid w:val="00366FA3"/>
    <w:rsid w:val="0036788C"/>
    <w:rsid w:val="0037043D"/>
    <w:rsid w:val="0037065B"/>
    <w:rsid w:val="00372021"/>
    <w:rsid w:val="003721E7"/>
    <w:rsid w:val="00372ACE"/>
    <w:rsid w:val="00374794"/>
    <w:rsid w:val="00376F00"/>
    <w:rsid w:val="00377489"/>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5D6"/>
    <w:rsid w:val="003A18DC"/>
    <w:rsid w:val="003A18F8"/>
    <w:rsid w:val="003A2637"/>
    <w:rsid w:val="003A2C12"/>
    <w:rsid w:val="003A464A"/>
    <w:rsid w:val="003A5083"/>
    <w:rsid w:val="003A5443"/>
    <w:rsid w:val="003A6281"/>
    <w:rsid w:val="003A6B14"/>
    <w:rsid w:val="003A6B20"/>
    <w:rsid w:val="003B0C9C"/>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06B"/>
    <w:rsid w:val="003C45B5"/>
    <w:rsid w:val="003C5786"/>
    <w:rsid w:val="003C58E7"/>
    <w:rsid w:val="003C5DF1"/>
    <w:rsid w:val="003C5E2D"/>
    <w:rsid w:val="003C6521"/>
    <w:rsid w:val="003C6C2F"/>
    <w:rsid w:val="003C70EB"/>
    <w:rsid w:val="003C73FA"/>
    <w:rsid w:val="003C7B52"/>
    <w:rsid w:val="003C7BA8"/>
    <w:rsid w:val="003D0ECE"/>
    <w:rsid w:val="003D1AD5"/>
    <w:rsid w:val="003D1E65"/>
    <w:rsid w:val="003D1E97"/>
    <w:rsid w:val="003D21DA"/>
    <w:rsid w:val="003D268D"/>
    <w:rsid w:val="003D2B77"/>
    <w:rsid w:val="003D2DEB"/>
    <w:rsid w:val="003D363F"/>
    <w:rsid w:val="003D3987"/>
    <w:rsid w:val="003D5678"/>
    <w:rsid w:val="003D5F03"/>
    <w:rsid w:val="003D6478"/>
    <w:rsid w:val="003D6E40"/>
    <w:rsid w:val="003D6E55"/>
    <w:rsid w:val="003D6ED2"/>
    <w:rsid w:val="003D7529"/>
    <w:rsid w:val="003D7618"/>
    <w:rsid w:val="003D7FC3"/>
    <w:rsid w:val="003E1E00"/>
    <w:rsid w:val="003E2228"/>
    <w:rsid w:val="003E2930"/>
    <w:rsid w:val="003E2C7C"/>
    <w:rsid w:val="003E2F84"/>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637"/>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2ED4"/>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598D"/>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7638"/>
    <w:rsid w:val="00480535"/>
    <w:rsid w:val="00484275"/>
    <w:rsid w:val="00484D52"/>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4F3"/>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1D14"/>
    <w:rsid w:val="00532349"/>
    <w:rsid w:val="005324A2"/>
    <w:rsid w:val="005328CA"/>
    <w:rsid w:val="00532990"/>
    <w:rsid w:val="005334A5"/>
    <w:rsid w:val="005342C6"/>
    <w:rsid w:val="005348B2"/>
    <w:rsid w:val="00535401"/>
    <w:rsid w:val="00535D26"/>
    <w:rsid w:val="00537025"/>
    <w:rsid w:val="005370D4"/>
    <w:rsid w:val="00537C57"/>
    <w:rsid w:val="00537F3F"/>
    <w:rsid w:val="00540AC8"/>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23B"/>
    <w:rsid w:val="00555EE4"/>
    <w:rsid w:val="00556A79"/>
    <w:rsid w:val="00560265"/>
    <w:rsid w:val="0056158D"/>
    <w:rsid w:val="00561F74"/>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1D4E"/>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96F"/>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423"/>
    <w:rsid w:val="00615D0D"/>
    <w:rsid w:val="006165BE"/>
    <w:rsid w:val="00616B63"/>
    <w:rsid w:val="00616E41"/>
    <w:rsid w:val="00617C37"/>
    <w:rsid w:val="006201CC"/>
    <w:rsid w:val="00621452"/>
    <w:rsid w:val="00623005"/>
    <w:rsid w:val="006232E1"/>
    <w:rsid w:val="00623992"/>
    <w:rsid w:val="006254BD"/>
    <w:rsid w:val="00625784"/>
    <w:rsid w:val="0062685E"/>
    <w:rsid w:val="006271DB"/>
    <w:rsid w:val="00627976"/>
    <w:rsid w:val="00631BBA"/>
    <w:rsid w:val="00631C9E"/>
    <w:rsid w:val="00631FFD"/>
    <w:rsid w:val="00632281"/>
    <w:rsid w:val="00632811"/>
    <w:rsid w:val="00632A06"/>
    <w:rsid w:val="00632E68"/>
    <w:rsid w:val="006334A8"/>
    <w:rsid w:val="0063389C"/>
    <w:rsid w:val="006339E7"/>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3CA"/>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5C5"/>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6E7C"/>
    <w:rsid w:val="0067767F"/>
    <w:rsid w:val="00680149"/>
    <w:rsid w:val="006801A6"/>
    <w:rsid w:val="00681158"/>
    <w:rsid w:val="006824C6"/>
    <w:rsid w:val="0068351E"/>
    <w:rsid w:val="0068362D"/>
    <w:rsid w:val="00683A8D"/>
    <w:rsid w:val="006840AC"/>
    <w:rsid w:val="00684BD5"/>
    <w:rsid w:val="00685050"/>
    <w:rsid w:val="00685277"/>
    <w:rsid w:val="0068568D"/>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984"/>
    <w:rsid w:val="006B1FC8"/>
    <w:rsid w:val="006B2966"/>
    <w:rsid w:val="006B4FED"/>
    <w:rsid w:val="006B5431"/>
    <w:rsid w:val="006B6BA0"/>
    <w:rsid w:val="006B6D57"/>
    <w:rsid w:val="006B6DEA"/>
    <w:rsid w:val="006B70D6"/>
    <w:rsid w:val="006C045F"/>
    <w:rsid w:val="006C07B4"/>
    <w:rsid w:val="006C0932"/>
    <w:rsid w:val="006C169F"/>
    <w:rsid w:val="006C18A6"/>
    <w:rsid w:val="006C3B23"/>
    <w:rsid w:val="006C3DDF"/>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49F"/>
    <w:rsid w:val="00722D81"/>
    <w:rsid w:val="0072429B"/>
    <w:rsid w:val="00724498"/>
    <w:rsid w:val="00724A66"/>
    <w:rsid w:val="00725427"/>
    <w:rsid w:val="00725B67"/>
    <w:rsid w:val="0072610F"/>
    <w:rsid w:val="00726BF1"/>
    <w:rsid w:val="007276FE"/>
    <w:rsid w:val="00727CA3"/>
    <w:rsid w:val="00731325"/>
    <w:rsid w:val="007323AE"/>
    <w:rsid w:val="00733388"/>
    <w:rsid w:val="0073489C"/>
    <w:rsid w:val="007362D8"/>
    <w:rsid w:val="007369FA"/>
    <w:rsid w:val="00736BC1"/>
    <w:rsid w:val="00737AD2"/>
    <w:rsid w:val="00737D9B"/>
    <w:rsid w:val="00740627"/>
    <w:rsid w:val="007408C5"/>
    <w:rsid w:val="00742964"/>
    <w:rsid w:val="00742C85"/>
    <w:rsid w:val="007436D2"/>
    <w:rsid w:val="00744AED"/>
    <w:rsid w:val="00744BB2"/>
    <w:rsid w:val="00745344"/>
    <w:rsid w:val="007454CB"/>
    <w:rsid w:val="007455E9"/>
    <w:rsid w:val="00745A4F"/>
    <w:rsid w:val="00745CFC"/>
    <w:rsid w:val="007464BF"/>
    <w:rsid w:val="00746DDA"/>
    <w:rsid w:val="00746EA9"/>
    <w:rsid w:val="007477AE"/>
    <w:rsid w:val="007507DD"/>
    <w:rsid w:val="007508F7"/>
    <w:rsid w:val="00750A76"/>
    <w:rsid w:val="00752308"/>
    <w:rsid w:val="007531EB"/>
    <w:rsid w:val="00753A74"/>
    <w:rsid w:val="00753BB2"/>
    <w:rsid w:val="007540F1"/>
    <w:rsid w:val="00754D00"/>
    <w:rsid w:val="00755172"/>
    <w:rsid w:val="0075579A"/>
    <w:rsid w:val="007557CA"/>
    <w:rsid w:val="00756550"/>
    <w:rsid w:val="007602C1"/>
    <w:rsid w:val="00760D37"/>
    <w:rsid w:val="00760EA2"/>
    <w:rsid w:val="00761B88"/>
    <w:rsid w:val="0076233B"/>
    <w:rsid w:val="0076267C"/>
    <w:rsid w:val="007627EC"/>
    <w:rsid w:val="00762C75"/>
    <w:rsid w:val="00762DBA"/>
    <w:rsid w:val="00762F6E"/>
    <w:rsid w:val="007632E6"/>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450C"/>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B7"/>
    <w:rsid w:val="007D3BD9"/>
    <w:rsid w:val="007D43BC"/>
    <w:rsid w:val="007D5877"/>
    <w:rsid w:val="007D72B5"/>
    <w:rsid w:val="007D7792"/>
    <w:rsid w:val="007D7840"/>
    <w:rsid w:val="007E02D3"/>
    <w:rsid w:val="007E071E"/>
    <w:rsid w:val="007E0AE5"/>
    <w:rsid w:val="007E0B31"/>
    <w:rsid w:val="007E0BC0"/>
    <w:rsid w:val="007E13E2"/>
    <w:rsid w:val="007E1B45"/>
    <w:rsid w:val="007E1DD4"/>
    <w:rsid w:val="007E23BE"/>
    <w:rsid w:val="007E2599"/>
    <w:rsid w:val="007E294D"/>
    <w:rsid w:val="007E297B"/>
    <w:rsid w:val="007E2D09"/>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0B5A"/>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3A51"/>
    <w:rsid w:val="00824A22"/>
    <w:rsid w:val="008253B3"/>
    <w:rsid w:val="008254DF"/>
    <w:rsid w:val="008254F8"/>
    <w:rsid w:val="00825830"/>
    <w:rsid w:val="00825A98"/>
    <w:rsid w:val="0082632E"/>
    <w:rsid w:val="008264A9"/>
    <w:rsid w:val="00826958"/>
    <w:rsid w:val="00826A18"/>
    <w:rsid w:val="00827788"/>
    <w:rsid w:val="00827C1B"/>
    <w:rsid w:val="00827D33"/>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378D4"/>
    <w:rsid w:val="0084066A"/>
    <w:rsid w:val="00841327"/>
    <w:rsid w:val="00841D53"/>
    <w:rsid w:val="00842219"/>
    <w:rsid w:val="008428D0"/>
    <w:rsid w:val="0084363F"/>
    <w:rsid w:val="008447CE"/>
    <w:rsid w:val="008450DA"/>
    <w:rsid w:val="00845BD2"/>
    <w:rsid w:val="00845E49"/>
    <w:rsid w:val="00846CE7"/>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3D5F"/>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157E"/>
    <w:rsid w:val="008C509B"/>
    <w:rsid w:val="008C6964"/>
    <w:rsid w:val="008C6C40"/>
    <w:rsid w:val="008C7269"/>
    <w:rsid w:val="008C73BC"/>
    <w:rsid w:val="008C7B33"/>
    <w:rsid w:val="008C7C46"/>
    <w:rsid w:val="008D13C8"/>
    <w:rsid w:val="008D1450"/>
    <w:rsid w:val="008D14B4"/>
    <w:rsid w:val="008D177D"/>
    <w:rsid w:val="008D1AB4"/>
    <w:rsid w:val="008D1AD0"/>
    <w:rsid w:val="008D1F13"/>
    <w:rsid w:val="008D2D72"/>
    <w:rsid w:val="008D2F83"/>
    <w:rsid w:val="008D3359"/>
    <w:rsid w:val="008D3BD1"/>
    <w:rsid w:val="008D3FBF"/>
    <w:rsid w:val="008D4CEF"/>
    <w:rsid w:val="008D4F73"/>
    <w:rsid w:val="008D5BEE"/>
    <w:rsid w:val="008E031C"/>
    <w:rsid w:val="008E0C16"/>
    <w:rsid w:val="008E1915"/>
    <w:rsid w:val="008E2916"/>
    <w:rsid w:val="008E2DFD"/>
    <w:rsid w:val="008E41A4"/>
    <w:rsid w:val="008E4664"/>
    <w:rsid w:val="008E4ACA"/>
    <w:rsid w:val="008E4BC8"/>
    <w:rsid w:val="008E6317"/>
    <w:rsid w:val="008E7CF0"/>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69EB"/>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CA9"/>
    <w:rsid w:val="00950FBF"/>
    <w:rsid w:val="009511FE"/>
    <w:rsid w:val="0095167A"/>
    <w:rsid w:val="00952B5A"/>
    <w:rsid w:val="00953B15"/>
    <w:rsid w:val="00953EEC"/>
    <w:rsid w:val="009546AA"/>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53D"/>
    <w:rsid w:val="00970947"/>
    <w:rsid w:val="00970DE5"/>
    <w:rsid w:val="0097101B"/>
    <w:rsid w:val="009710B3"/>
    <w:rsid w:val="009716D2"/>
    <w:rsid w:val="00971AA0"/>
    <w:rsid w:val="009730EF"/>
    <w:rsid w:val="0097314F"/>
    <w:rsid w:val="0097334D"/>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1B82"/>
    <w:rsid w:val="009F2283"/>
    <w:rsid w:val="009F29FB"/>
    <w:rsid w:val="009F46BE"/>
    <w:rsid w:val="009F55AD"/>
    <w:rsid w:val="009F5A06"/>
    <w:rsid w:val="009F5C12"/>
    <w:rsid w:val="009F6F8E"/>
    <w:rsid w:val="009F6FCC"/>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04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6C9"/>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0A8A"/>
    <w:rsid w:val="00A415D4"/>
    <w:rsid w:val="00A42C57"/>
    <w:rsid w:val="00A42EE9"/>
    <w:rsid w:val="00A438EF"/>
    <w:rsid w:val="00A44642"/>
    <w:rsid w:val="00A4473B"/>
    <w:rsid w:val="00A44E55"/>
    <w:rsid w:val="00A44E8D"/>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3BBB"/>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3F04"/>
    <w:rsid w:val="00AC4779"/>
    <w:rsid w:val="00AC4ECC"/>
    <w:rsid w:val="00AC5EFF"/>
    <w:rsid w:val="00AC6FB7"/>
    <w:rsid w:val="00AC7841"/>
    <w:rsid w:val="00AC7C16"/>
    <w:rsid w:val="00AD0ACF"/>
    <w:rsid w:val="00AD13DC"/>
    <w:rsid w:val="00AD19BE"/>
    <w:rsid w:val="00AD1CC8"/>
    <w:rsid w:val="00AD1E70"/>
    <w:rsid w:val="00AD2AB4"/>
    <w:rsid w:val="00AD2ACD"/>
    <w:rsid w:val="00AD3365"/>
    <w:rsid w:val="00AD531A"/>
    <w:rsid w:val="00AD5523"/>
    <w:rsid w:val="00AD5969"/>
    <w:rsid w:val="00AD5B9A"/>
    <w:rsid w:val="00AD65DE"/>
    <w:rsid w:val="00AD69D1"/>
    <w:rsid w:val="00AD6F82"/>
    <w:rsid w:val="00AD708A"/>
    <w:rsid w:val="00AD7EE2"/>
    <w:rsid w:val="00AE010D"/>
    <w:rsid w:val="00AE0325"/>
    <w:rsid w:val="00AE104B"/>
    <w:rsid w:val="00AE107E"/>
    <w:rsid w:val="00AE1FF8"/>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252"/>
    <w:rsid w:val="00B156F3"/>
    <w:rsid w:val="00B1589B"/>
    <w:rsid w:val="00B15DE0"/>
    <w:rsid w:val="00B165B5"/>
    <w:rsid w:val="00B16841"/>
    <w:rsid w:val="00B16FEC"/>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699"/>
    <w:rsid w:val="00B27C81"/>
    <w:rsid w:val="00B27D5C"/>
    <w:rsid w:val="00B30395"/>
    <w:rsid w:val="00B31FE1"/>
    <w:rsid w:val="00B320B7"/>
    <w:rsid w:val="00B326C9"/>
    <w:rsid w:val="00B33913"/>
    <w:rsid w:val="00B35717"/>
    <w:rsid w:val="00B35AFA"/>
    <w:rsid w:val="00B37490"/>
    <w:rsid w:val="00B378E7"/>
    <w:rsid w:val="00B4000C"/>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0C5"/>
    <w:rsid w:val="00B546B1"/>
    <w:rsid w:val="00B557F2"/>
    <w:rsid w:val="00B60059"/>
    <w:rsid w:val="00B60743"/>
    <w:rsid w:val="00B6366C"/>
    <w:rsid w:val="00B645FA"/>
    <w:rsid w:val="00B64B06"/>
    <w:rsid w:val="00B64C6B"/>
    <w:rsid w:val="00B654B1"/>
    <w:rsid w:val="00B661FB"/>
    <w:rsid w:val="00B66FD8"/>
    <w:rsid w:val="00B67357"/>
    <w:rsid w:val="00B67B3B"/>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0F6"/>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12F"/>
    <w:rsid w:val="00BD59AB"/>
    <w:rsid w:val="00BD5BF8"/>
    <w:rsid w:val="00BD63FE"/>
    <w:rsid w:val="00BD65F6"/>
    <w:rsid w:val="00BD6848"/>
    <w:rsid w:val="00BD6EDD"/>
    <w:rsid w:val="00BD77BF"/>
    <w:rsid w:val="00BE0E9A"/>
    <w:rsid w:val="00BE15E3"/>
    <w:rsid w:val="00BE1747"/>
    <w:rsid w:val="00BE24EA"/>
    <w:rsid w:val="00BE2ECF"/>
    <w:rsid w:val="00BE3373"/>
    <w:rsid w:val="00BE345F"/>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6C3B"/>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1D05"/>
    <w:rsid w:val="00C22DE6"/>
    <w:rsid w:val="00C22EB5"/>
    <w:rsid w:val="00C22F21"/>
    <w:rsid w:val="00C23B41"/>
    <w:rsid w:val="00C23BCB"/>
    <w:rsid w:val="00C24BD9"/>
    <w:rsid w:val="00C24F2F"/>
    <w:rsid w:val="00C25DC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0303"/>
    <w:rsid w:val="00C61451"/>
    <w:rsid w:val="00C614EB"/>
    <w:rsid w:val="00C620F1"/>
    <w:rsid w:val="00C62442"/>
    <w:rsid w:val="00C625E3"/>
    <w:rsid w:val="00C62BA8"/>
    <w:rsid w:val="00C63006"/>
    <w:rsid w:val="00C63FF2"/>
    <w:rsid w:val="00C6406F"/>
    <w:rsid w:val="00C645AC"/>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73F"/>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79E"/>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8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423"/>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1BFC"/>
    <w:rsid w:val="00D6240D"/>
    <w:rsid w:val="00D6253C"/>
    <w:rsid w:val="00D63210"/>
    <w:rsid w:val="00D6379A"/>
    <w:rsid w:val="00D641DF"/>
    <w:rsid w:val="00D65F35"/>
    <w:rsid w:val="00D66468"/>
    <w:rsid w:val="00D6712D"/>
    <w:rsid w:val="00D675CD"/>
    <w:rsid w:val="00D677C1"/>
    <w:rsid w:val="00D67C90"/>
    <w:rsid w:val="00D67D7D"/>
    <w:rsid w:val="00D7086D"/>
    <w:rsid w:val="00D72CA8"/>
    <w:rsid w:val="00D73207"/>
    <w:rsid w:val="00D734EE"/>
    <w:rsid w:val="00D735D5"/>
    <w:rsid w:val="00D736DE"/>
    <w:rsid w:val="00D7456C"/>
    <w:rsid w:val="00D74C6B"/>
    <w:rsid w:val="00D756F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0B"/>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1754"/>
    <w:rsid w:val="00DC23AF"/>
    <w:rsid w:val="00DC272F"/>
    <w:rsid w:val="00DC2D15"/>
    <w:rsid w:val="00DC3DC3"/>
    <w:rsid w:val="00DC4929"/>
    <w:rsid w:val="00DC5F35"/>
    <w:rsid w:val="00DC5F5D"/>
    <w:rsid w:val="00DC64DD"/>
    <w:rsid w:val="00DC69E7"/>
    <w:rsid w:val="00DD000B"/>
    <w:rsid w:val="00DD029F"/>
    <w:rsid w:val="00DD0814"/>
    <w:rsid w:val="00DD131E"/>
    <w:rsid w:val="00DD25EF"/>
    <w:rsid w:val="00DD2906"/>
    <w:rsid w:val="00DD33C6"/>
    <w:rsid w:val="00DD3EB6"/>
    <w:rsid w:val="00DD4D04"/>
    <w:rsid w:val="00DD4DA6"/>
    <w:rsid w:val="00DD5DAD"/>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392"/>
    <w:rsid w:val="00DE788D"/>
    <w:rsid w:val="00DF0164"/>
    <w:rsid w:val="00DF1556"/>
    <w:rsid w:val="00DF1C9D"/>
    <w:rsid w:val="00DF21C3"/>
    <w:rsid w:val="00DF23D9"/>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31F9"/>
    <w:rsid w:val="00E0443C"/>
    <w:rsid w:val="00E0443D"/>
    <w:rsid w:val="00E04AB4"/>
    <w:rsid w:val="00E05165"/>
    <w:rsid w:val="00E05374"/>
    <w:rsid w:val="00E06136"/>
    <w:rsid w:val="00E07476"/>
    <w:rsid w:val="00E076D8"/>
    <w:rsid w:val="00E07BE6"/>
    <w:rsid w:val="00E114A5"/>
    <w:rsid w:val="00E115E7"/>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57F3"/>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4ECC"/>
    <w:rsid w:val="00E551F0"/>
    <w:rsid w:val="00E55582"/>
    <w:rsid w:val="00E57C60"/>
    <w:rsid w:val="00E57F3C"/>
    <w:rsid w:val="00E60206"/>
    <w:rsid w:val="00E60DCC"/>
    <w:rsid w:val="00E60E65"/>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83D"/>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A5FA4"/>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4A"/>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959"/>
    <w:rsid w:val="00EE6B10"/>
    <w:rsid w:val="00EE7242"/>
    <w:rsid w:val="00EF028A"/>
    <w:rsid w:val="00EF06E8"/>
    <w:rsid w:val="00EF0992"/>
    <w:rsid w:val="00EF0E98"/>
    <w:rsid w:val="00EF3BC0"/>
    <w:rsid w:val="00EF41E5"/>
    <w:rsid w:val="00EF4E5E"/>
    <w:rsid w:val="00EF5C08"/>
    <w:rsid w:val="00EF5E2E"/>
    <w:rsid w:val="00EF6675"/>
    <w:rsid w:val="00EF6C1F"/>
    <w:rsid w:val="00EF70B7"/>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28"/>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87C"/>
    <w:rsid w:val="00F60FD8"/>
    <w:rsid w:val="00F612F0"/>
    <w:rsid w:val="00F61407"/>
    <w:rsid w:val="00F620F3"/>
    <w:rsid w:val="00F628BB"/>
    <w:rsid w:val="00F629A2"/>
    <w:rsid w:val="00F62A2C"/>
    <w:rsid w:val="00F62F49"/>
    <w:rsid w:val="00F6331A"/>
    <w:rsid w:val="00F64063"/>
    <w:rsid w:val="00F647D2"/>
    <w:rsid w:val="00F65995"/>
    <w:rsid w:val="00F65A8C"/>
    <w:rsid w:val="00F65DFD"/>
    <w:rsid w:val="00F66009"/>
    <w:rsid w:val="00F6600B"/>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03B"/>
    <w:rsid w:val="00F83765"/>
    <w:rsid w:val="00F8432E"/>
    <w:rsid w:val="00F847B0"/>
    <w:rsid w:val="00F85217"/>
    <w:rsid w:val="00F85E79"/>
    <w:rsid w:val="00F869D6"/>
    <w:rsid w:val="00F87A50"/>
    <w:rsid w:val="00F87CDA"/>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43"/>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8CD"/>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380"/>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A7837F"/>
    <w:rsid w:val="06F5AC08"/>
    <w:rsid w:val="073B6A6D"/>
    <w:rsid w:val="075A215F"/>
    <w:rsid w:val="078B9C31"/>
    <w:rsid w:val="079664A0"/>
    <w:rsid w:val="087FACF4"/>
    <w:rsid w:val="08F19397"/>
    <w:rsid w:val="09252096"/>
    <w:rsid w:val="093B163A"/>
    <w:rsid w:val="09642979"/>
    <w:rsid w:val="09976BC5"/>
    <w:rsid w:val="09B54F35"/>
    <w:rsid w:val="09B89098"/>
    <w:rsid w:val="0A466DB7"/>
    <w:rsid w:val="0A4B3A28"/>
    <w:rsid w:val="0AB55103"/>
    <w:rsid w:val="0B234C31"/>
    <w:rsid w:val="0D070191"/>
    <w:rsid w:val="0D0861D7"/>
    <w:rsid w:val="0D2F0AF5"/>
    <w:rsid w:val="0DBEC8F6"/>
    <w:rsid w:val="0DEE1E6E"/>
    <w:rsid w:val="0E350034"/>
    <w:rsid w:val="0E8B3CAC"/>
    <w:rsid w:val="0E8C342C"/>
    <w:rsid w:val="0F05E3C6"/>
    <w:rsid w:val="0F43C736"/>
    <w:rsid w:val="0F8A4451"/>
    <w:rsid w:val="0FF269D6"/>
    <w:rsid w:val="116ECA15"/>
    <w:rsid w:val="11F65E1A"/>
    <w:rsid w:val="1205F13A"/>
    <w:rsid w:val="1231723F"/>
    <w:rsid w:val="1251D635"/>
    <w:rsid w:val="12E9A446"/>
    <w:rsid w:val="133B9611"/>
    <w:rsid w:val="136E0ABF"/>
    <w:rsid w:val="13BF0B8E"/>
    <w:rsid w:val="14907BFD"/>
    <w:rsid w:val="1511DF02"/>
    <w:rsid w:val="1546725B"/>
    <w:rsid w:val="15C01928"/>
    <w:rsid w:val="15CFBD21"/>
    <w:rsid w:val="1682E968"/>
    <w:rsid w:val="1696CF44"/>
    <w:rsid w:val="17594FFC"/>
    <w:rsid w:val="1774DDA9"/>
    <w:rsid w:val="177EA207"/>
    <w:rsid w:val="1787747C"/>
    <w:rsid w:val="1799446D"/>
    <w:rsid w:val="17ADFBC7"/>
    <w:rsid w:val="17EB3B65"/>
    <w:rsid w:val="17F9E12B"/>
    <w:rsid w:val="17FA27FC"/>
    <w:rsid w:val="182A993F"/>
    <w:rsid w:val="1855205E"/>
    <w:rsid w:val="186EDFB6"/>
    <w:rsid w:val="1A1BF1CB"/>
    <w:rsid w:val="1AA24A69"/>
    <w:rsid w:val="1ABDBEA7"/>
    <w:rsid w:val="1B9260F3"/>
    <w:rsid w:val="1BB0068E"/>
    <w:rsid w:val="1BC5C2FA"/>
    <w:rsid w:val="1C1908EA"/>
    <w:rsid w:val="1CAE525B"/>
    <w:rsid w:val="1CF3DE7F"/>
    <w:rsid w:val="1D161A58"/>
    <w:rsid w:val="1D17C62E"/>
    <w:rsid w:val="1D22A656"/>
    <w:rsid w:val="1D334079"/>
    <w:rsid w:val="1DB6F706"/>
    <w:rsid w:val="1E6C4A0A"/>
    <w:rsid w:val="1EA4DF98"/>
    <w:rsid w:val="1EA956D5"/>
    <w:rsid w:val="1F4B4F33"/>
    <w:rsid w:val="1F51953F"/>
    <w:rsid w:val="203D469E"/>
    <w:rsid w:val="20DAAEC6"/>
    <w:rsid w:val="211A53B8"/>
    <w:rsid w:val="2167C630"/>
    <w:rsid w:val="21B4DA91"/>
    <w:rsid w:val="2205CB3B"/>
    <w:rsid w:val="22C1B0F7"/>
    <w:rsid w:val="22EBF693"/>
    <w:rsid w:val="232E5FD1"/>
    <w:rsid w:val="23E72FCA"/>
    <w:rsid w:val="24A4D0FC"/>
    <w:rsid w:val="24A7D255"/>
    <w:rsid w:val="24B915E9"/>
    <w:rsid w:val="24C2C928"/>
    <w:rsid w:val="253486F3"/>
    <w:rsid w:val="25751FEC"/>
    <w:rsid w:val="2599F088"/>
    <w:rsid w:val="25AF2D6E"/>
    <w:rsid w:val="25D19D8A"/>
    <w:rsid w:val="26112557"/>
    <w:rsid w:val="261EA0CF"/>
    <w:rsid w:val="26B3C965"/>
    <w:rsid w:val="27245157"/>
    <w:rsid w:val="2727E857"/>
    <w:rsid w:val="27669E10"/>
    <w:rsid w:val="2798EAE7"/>
    <w:rsid w:val="279ACA04"/>
    <w:rsid w:val="27B0E5F4"/>
    <w:rsid w:val="28E3C57E"/>
    <w:rsid w:val="28EF273C"/>
    <w:rsid w:val="291EB386"/>
    <w:rsid w:val="295C6A48"/>
    <w:rsid w:val="296CFF40"/>
    <w:rsid w:val="29C03D55"/>
    <w:rsid w:val="29EB72E8"/>
    <w:rsid w:val="29FC8DD3"/>
    <w:rsid w:val="2A39862D"/>
    <w:rsid w:val="2AFDC55D"/>
    <w:rsid w:val="2B0C7085"/>
    <w:rsid w:val="2B328115"/>
    <w:rsid w:val="2B38FBFC"/>
    <w:rsid w:val="2B718535"/>
    <w:rsid w:val="2C2A44FC"/>
    <w:rsid w:val="2C5C7B1A"/>
    <w:rsid w:val="2CC72CB9"/>
    <w:rsid w:val="2D640791"/>
    <w:rsid w:val="2DC07D02"/>
    <w:rsid w:val="2DCD3474"/>
    <w:rsid w:val="2DD57B90"/>
    <w:rsid w:val="2E4652DC"/>
    <w:rsid w:val="2EA30350"/>
    <w:rsid w:val="2ECFAF94"/>
    <w:rsid w:val="2ED326F0"/>
    <w:rsid w:val="2F29F941"/>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5555FE3"/>
    <w:rsid w:val="36358B8B"/>
    <w:rsid w:val="36712D15"/>
    <w:rsid w:val="36AF88BE"/>
    <w:rsid w:val="36AFBA3F"/>
    <w:rsid w:val="36CB9F8A"/>
    <w:rsid w:val="3701F70C"/>
    <w:rsid w:val="374D1315"/>
    <w:rsid w:val="3776D4FB"/>
    <w:rsid w:val="377A74F7"/>
    <w:rsid w:val="37F66310"/>
    <w:rsid w:val="37FCC700"/>
    <w:rsid w:val="382D43BE"/>
    <w:rsid w:val="383EB755"/>
    <w:rsid w:val="38772B7F"/>
    <w:rsid w:val="38E29A1B"/>
    <w:rsid w:val="38E6A229"/>
    <w:rsid w:val="3951C338"/>
    <w:rsid w:val="3959E42E"/>
    <w:rsid w:val="39E6CC1F"/>
    <w:rsid w:val="39F7FB50"/>
    <w:rsid w:val="3A916FFE"/>
    <w:rsid w:val="3AA2F63B"/>
    <w:rsid w:val="3B25FBFC"/>
    <w:rsid w:val="3B66E727"/>
    <w:rsid w:val="3B761FC7"/>
    <w:rsid w:val="3C5F9C9E"/>
    <w:rsid w:val="3C637107"/>
    <w:rsid w:val="3CB0E7F4"/>
    <w:rsid w:val="3D2523E9"/>
    <w:rsid w:val="3D2574A5"/>
    <w:rsid w:val="3D4F252B"/>
    <w:rsid w:val="3DB6734A"/>
    <w:rsid w:val="3EB8F7DC"/>
    <w:rsid w:val="3EEE05D5"/>
    <w:rsid w:val="3F3E4C44"/>
    <w:rsid w:val="3F92BD7E"/>
    <w:rsid w:val="3FBE062B"/>
    <w:rsid w:val="3FD65C27"/>
    <w:rsid w:val="4049DCD2"/>
    <w:rsid w:val="4067C042"/>
    <w:rsid w:val="40BF30BF"/>
    <w:rsid w:val="40E34A66"/>
    <w:rsid w:val="4188A5FD"/>
    <w:rsid w:val="419B84B0"/>
    <w:rsid w:val="427BCD01"/>
    <w:rsid w:val="42B639E0"/>
    <w:rsid w:val="4366A436"/>
    <w:rsid w:val="43969EBD"/>
    <w:rsid w:val="43A0D33D"/>
    <w:rsid w:val="43F077DC"/>
    <w:rsid w:val="4401B2A3"/>
    <w:rsid w:val="44AEB74F"/>
    <w:rsid w:val="4504916E"/>
    <w:rsid w:val="4508D664"/>
    <w:rsid w:val="457EAA95"/>
    <w:rsid w:val="459B4979"/>
    <w:rsid w:val="46CBE348"/>
    <w:rsid w:val="472CA8C7"/>
    <w:rsid w:val="47D3CAAA"/>
    <w:rsid w:val="48281712"/>
    <w:rsid w:val="48499DA7"/>
    <w:rsid w:val="490DE6A8"/>
    <w:rsid w:val="49650C3A"/>
    <w:rsid w:val="499F561C"/>
    <w:rsid w:val="4B294FF0"/>
    <w:rsid w:val="4B3B0B82"/>
    <w:rsid w:val="4B8A2AAE"/>
    <w:rsid w:val="4BC44F42"/>
    <w:rsid w:val="4BE9B5DE"/>
    <w:rsid w:val="4C1EF321"/>
    <w:rsid w:val="4C21190C"/>
    <w:rsid w:val="4CABE918"/>
    <w:rsid w:val="4CD6DBE3"/>
    <w:rsid w:val="4D633462"/>
    <w:rsid w:val="4D66591A"/>
    <w:rsid w:val="4DF4689E"/>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7D66208"/>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9556D2"/>
    <w:rsid w:val="5DD08E80"/>
    <w:rsid w:val="5DDA5C67"/>
    <w:rsid w:val="5F05E41A"/>
    <w:rsid w:val="5F1AAB16"/>
    <w:rsid w:val="6096EC46"/>
    <w:rsid w:val="61792393"/>
    <w:rsid w:val="6233BA99"/>
    <w:rsid w:val="623A8563"/>
    <w:rsid w:val="62C15DB4"/>
    <w:rsid w:val="62DB60CE"/>
    <w:rsid w:val="632A98DD"/>
    <w:rsid w:val="63912A38"/>
    <w:rsid w:val="643C4C4C"/>
    <w:rsid w:val="6499C628"/>
    <w:rsid w:val="64CBA6E5"/>
    <w:rsid w:val="64FA1908"/>
    <w:rsid w:val="650CB993"/>
    <w:rsid w:val="66341F3B"/>
    <w:rsid w:val="66556998"/>
    <w:rsid w:val="6674EEB8"/>
    <w:rsid w:val="668EDEE9"/>
    <w:rsid w:val="672D935B"/>
    <w:rsid w:val="67309E31"/>
    <w:rsid w:val="6736273A"/>
    <w:rsid w:val="67583B22"/>
    <w:rsid w:val="688E52BC"/>
    <w:rsid w:val="689E0A80"/>
    <w:rsid w:val="6939FEED"/>
    <w:rsid w:val="6955ECE3"/>
    <w:rsid w:val="69908571"/>
    <w:rsid w:val="6A058B51"/>
    <w:rsid w:val="6A23A102"/>
    <w:rsid w:val="6A9ECD89"/>
    <w:rsid w:val="6B757E54"/>
    <w:rsid w:val="6B826E57"/>
    <w:rsid w:val="6C314A4D"/>
    <w:rsid w:val="6C7E7B85"/>
    <w:rsid w:val="6C97E318"/>
    <w:rsid w:val="6CFBE995"/>
    <w:rsid w:val="6D8772CC"/>
    <w:rsid w:val="6DF2C57B"/>
    <w:rsid w:val="6E54A957"/>
    <w:rsid w:val="6E58EA9F"/>
    <w:rsid w:val="6EB19070"/>
    <w:rsid w:val="6EFA9010"/>
    <w:rsid w:val="6FDFF9FF"/>
    <w:rsid w:val="7017A1A0"/>
    <w:rsid w:val="7021C53A"/>
    <w:rsid w:val="708293DA"/>
    <w:rsid w:val="708A2338"/>
    <w:rsid w:val="71017817"/>
    <w:rsid w:val="71ADDDD6"/>
    <w:rsid w:val="71DDE3D1"/>
    <w:rsid w:val="726031E2"/>
    <w:rsid w:val="72845469"/>
    <w:rsid w:val="72A408F1"/>
    <w:rsid w:val="72B41051"/>
    <w:rsid w:val="7356A9C9"/>
    <w:rsid w:val="73877898"/>
    <w:rsid w:val="73A1ED9D"/>
    <w:rsid w:val="74310ED1"/>
    <w:rsid w:val="744CE868"/>
    <w:rsid w:val="744F0A1A"/>
    <w:rsid w:val="746EA99A"/>
    <w:rsid w:val="747D9017"/>
    <w:rsid w:val="74C53B10"/>
    <w:rsid w:val="74E5DD13"/>
    <w:rsid w:val="7508CC0B"/>
    <w:rsid w:val="75403102"/>
    <w:rsid w:val="7540C284"/>
    <w:rsid w:val="7717C9E2"/>
    <w:rsid w:val="772DECBD"/>
    <w:rsid w:val="773D065C"/>
    <w:rsid w:val="77C25202"/>
    <w:rsid w:val="78231C80"/>
    <w:rsid w:val="788B8682"/>
    <w:rsid w:val="78B636E6"/>
    <w:rsid w:val="78DA1B27"/>
    <w:rsid w:val="78EC5FC6"/>
    <w:rsid w:val="792E6BBD"/>
    <w:rsid w:val="79B81D48"/>
    <w:rsid w:val="79C94E0C"/>
    <w:rsid w:val="7A09DCCC"/>
    <w:rsid w:val="7A10906C"/>
    <w:rsid w:val="7A1BB6BC"/>
    <w:rsid w:val="7A85AD33"/>
    <w:rsid w:val="7B80327B"/>
    <w:rsid w:val="7B8D372D"/>
    <w:rsid w:val="7B9D6594"/>
    <w:rsid w:val="7C0601E9"/>
    <w:rsid w:val="7C0D4D3B"/>
    <w:rsid w:val="7CFDC8B9"/>
    <w:rsid w:val="7D6F9FCE"/>
    <w:rsid w:val="7D860631"/>
    <w:rsid w:val="7D9A43F1"/>
    <w:rsid w:val="7DEBA0BF"/>
    <w:rsid w:val="7DFBCF5D"/>
    <w:rsid w:val="7EDBFBB3"/>
    <w:rsid w:val="7F0184AF"/>
    <w:rsid w:val="7F20345D"/>
    <w:rsid w:val="7F7276DD"/>
    <w:rsid w:val="7F7708CD"/>
    <w:rsid w:val="7FA3DC8A"/>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D1EDFFC9-0325-4B53-AE3A-CD2A4730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9"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9"/>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9"/>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E48FAE6B-A304-4A7C-8847-227DCDEAA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97b6fe81-1556-4112-94ca-31043ca39b71"/>
    <ds:schemaRef ds:uri="dec74c4c-1639-4502-8f90-b4ce03410dfb"/>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90</Pages>
  <Words>34571</Words>
  <Characters>197061</Characters>
  <Application>Microsoft Office Word</Application>
  <DocSecurity>0</DocSecurity>
  <Lines>1642</Lines>
  <Paragraphs>462</Paragraphs>
  <ScaleCrop>false</ScaleCrop>
  <Company>National Grid</Company>
  <LinksUpToDate>false</LinksUpToDate>
  <CharactersWithSpaces>231170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[NESO]</cp:lastModifiedBy>
  <cp:revision>66</cp:revision>
  <cp:lastPrinted>2024-09-24T07:39:00Z</cp:lastPrinted>
  <dcterms:created xsi:type="dcterms:W3CDTF">2025-08-05T02:46:00Z</dcterms:created>
  <dcterms:modified xsi:type="dcterms:W3CDTF">2025-09-03T14:42:00Z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